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F7E" w:rsidRDefault="00212219" w:rsidP="009D5F7E">
      <w:pPr>
        <w:jc w:val="center"/>
        <w:rPr>
          <w:rFonts w:cs="Arial"/>
          <w:b/>
          <w:bCs/>
          <w:sz w:val="24"/>
          <w:highlight w:val="yellow"/>
        </w:rPr>
      </w:pPr>
      <w:bookmarkStart w:id="0" w:name="_Hlk164159472"/>
      <w:bookmarkStart w:id="1" w:name="_Hlk174113447"/>
      <w:r w:rsidRPr="00677053">
        <w:rPr>
          <w:rFonts w:cs="Arial"/>
          <w:noProof/>
        </w:rPr>
        <w:drawing>
          <wp:inline distT="0" distB="0" distL="0" distR="0" wp14:anchorId="2F5417EA" wp14:editId="3EFB99D6">
            <wp:extent cx="1304925" cy="657068"/>
            <wp:effectExtent l="0" t="0" r="0" b="0"/>
            <wp:docPr id="5" name="Image 5" descr="\\admin-srv4\Directeurs\haas-l\GHT\Logo\logo-normandieCent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-srv4\Directeurs\haas-l\GHT\Logo\logo-normandieCentr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368" cy="663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sz w:val="24"/>
        </w:rPr>
        <w:t xml:space="preserve">          </w:t>
      </w:r>
      <w:r w:rsidR="00853270">
        <w:rPr>
          <w:rFonts w:cs="Arial"/>
          <w:b/>
          <w:bCs/>
          <w:sz w:val="24"/>
        </w:rPr>
        <w:t>SYSTEME D’ACQUISTION DYNAMIQUE</w:t>
      </w:r>
      <w:r w:rsidR="00F243B3">
        <w:rPr>
          <w:rFonts w:cs="Arial"/>
          <w:b/>
          <w:bCs/>
          <w:sz w:val="24"/>
        </w:rPr>
        <w:t xml:space="preserve"> (</w:t>
      </w:r>
      <w:r w:rsidR="00053487">
        <w:rPr>
          <w:rFonts w:cs="Arial"/>
          <w:b/>
          <w:bCs/>
          <w:sz w:val="24"/>
        </w:rPr>
        <w:t xml:space="preserve">n° </w:t>
      </w:r>
      <w:r w:rsidR="00053487" w:rsidRPr="003D51A9">
        <w:rPr>
          <w:rFonts w:cs="Arial"/>
          <w:b/>
          <w:bCs/>
          <w:sz w:val="24"/>
        </w:rPr>
        <w:t>2025</w:t>
      </w:r>
      <w:r w:rsidR="00F243B3" w:rsidRPr="003D51A9">
        <w:rPr>
          <w:rFonts w:cs="Arial"/>
          <w:b/>
          <w:bCs/>
          <w:sz w:val="24"/>
        </w:rPr>
        <w:t>SAD</w:t>
      </w:r>
      <w:r w:rsidR="003D51A9" w:rsidRPr="003D51A9">
        <w:rPr>
          <w:rFonts w:cs="Arial"/>
          <w:b/>
          <w:bCs/>
          <w:sz w:val="24"/>
        </w:rPr>
        <w:t>2</w:t>
      </w:r>
      <w:r w:rsidR="00F243B3" w:rsidRPr="003D51A9">
        <w:rPr>
          <w:rFonts w:cs="Arial"/>
          <w:b/>
          <w:bCs/>
          <w:sz w:val="24"/>
        </w:rPr>
        <w:t>)</w:t>
      </w:r>
    </w:p>
    <w:p w:rsidR="002413EB" w:rsidRPr="00644187" w:rsidRDefault="002413EB" w:rsidP="009D5F7E">
      <w:pPr>
        <w:jc w:val="center"/>
        <w:rPr>
          <w:rFonts w:cs="Arial"/>
          <w:b/>
          <w:bCs/>
          <w:sz w:val="24"/>
        </w:rPr>
      </w:pPr>
    </w:p>
    <w:p w:rsidR="009D5F7E" w:rsidRDefault="009D5F7E" w:rsidP="009D5F7E">
      <w:pPr>
        <w:jc w:val="center"/>
        <w:rPr>
          <w:rFonts w:cs="Arial"/>
          <w:b/>
          <w:bCs/>
        </w:rPr>
      </w:pPr>
    </w:p>
    <w:bookmarkEnd w:id="0"/>
    <w:bookmarkEnd w:id="1"/>
    <w:p w:rsidR="00853270" w:rsidRPr="00071AD3" w:rsidRDefault="000715C4" w:rsidP="00853270">
      <w:pPr>
        <w:jc w:val="center"/>
        <w:rPr>
          <w:rFonts w:cs="Arial"/>
          <w:b/>
          <w:i/>
          <w:sz w:val="28"/>
          <w:szCs w:val="28"/>
        </w:rPr>
      </w:pPr>
      <w:r>
        <w:rPr>
          <w:rFonts w:cs="Arial"/>
          <w:b/>
          <w:i/>
          <w:sz w:val="28"/>
          <w:szCs w:val="28"/>
        </w:rPr>
        <w:t>Prestations de formations</w:t>
      </w:r>
      <w:r w:rsidR="00853270" w:rsidRPr="00D31040">
        <w:rPr>
          <w:rFonts w:cs="Arial"/>
          <w:b/>
          <w:i/>
          <w:sz w:val="28"/>
          <w:szCs w:val="28"/>
        </w:rPr>
        <w:t xml:space="preserve"> pour le GHT Normandie-Centre</w:t>
      </w:r>
    </w:p>
    <w:p w:rsidR="009D5F7E" w:rsidRPr="0062519F" w:rsidRDefault="009D5F7E" w:rsidP="009D5F7E">
      <w:pPr>
        <w:tabs>
          <w:tab w:val="left" w:pos="851"/>
        </w:tabs>
        <w:jc w:val="both"/>
        <w:rPr>
          <w:rFonts w:cs="Arial"/>
          <w:szCs w:val="20"/>
        </w:rPr>
      </w:pPr>
    </w:p>
    <w:p w:rsidR="006F6B0F" w:rsidRPr="00644187" w:rsidRDefault="006F6B0F">
      <w:pPr>
        <w:tabs>
          <w:tab w:val="left" w:pos="851"/>
        </w:tabs>
        <w:jc w:val="both"/>
        <w:rPr>
          <w:rFonts w:cs="Arial"/>
          <w:szCs w:val="20"/>
        </w:rPr>
      </w:pPr>
    </w:p>
    <w:p w:rsidR="006F6B0F" w:rsidRPr="00644187" w:rsidRDefault="00920DDF">
      <w:pPr>
        <w:pStyle w:val="Titre5"/>
        <w:tabs>
          <w:tab w:val="left" w:pos="851"/>
        </w:tabs>
        <w:spacing w:line="240" w:lineRule="auto"/>
        <w:rPr>
          <w:rFonts w:cs="Arial"/>
          <w:smallCaps/>
        </w:rPr>
      </w:pPr>
      <w:r w:rsidRPr="00644187">
        <w:rPr>
          <w:rFonts w:cs="Arial"/>
          <w:smallCaps/>
        </w:rPr>
        <w:t xml:space="preserve">Questionnaire </w:t>
      </w:r>
      <w:r w:rsidR="00B46A38" w:rsidRPr="009D5F7E">
        <w:rPr>
          <w:rFonts w:cs="Arial"/>
          <w:smallCaps/>
        </w:rPr>
        <w:t>à</w:t>
      </w:r>
      <w:r w:rsidRPr="00644187">
        <w:rPr>
          <w:rFonts w:cs="Arial"/>
          <w:smallCaps/>
        </w:rPr>
        <w:t xml:space="preserve"> renseigner obligatoirement</w:t>
      </w:r>
    </w:p>
    <w:p w:rsidR="006F6B0F" w:rsidRPr="00644187" w:rsidRDefault="006F6B0F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:rsidR="006F6B0F" w:rsidRPr="00644187" w:rsidRDefault="006F6B0F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:rsidR="009D5F7E" w:rsidRPr="0062519F" w:rsidRDefault="009D5F7E" w:rsidP="009D5F7E">
      <w:pPr>
        <w:tabs>
          <w:tab w:val="left" w:pos="851"/>
        </w:tabs>
        <w:jc w:val="both"/>
        <w:rPr>
          <w:rFonts w:cs="Arial"/>
          <w:b/>
          <w:szCs w:val="20"/>
        </w:rPr>
      </w:pPr>
      <w:r w:rsidRPr="0062519F">
        <w:rPr>
          <w:rFonts w:cs="Arial"/>
          <w:szCs w:val="20"/>
          <w:u w:val="single"/>
        </w:rPr>
        <w:t>Nom du soumissionnaire</w:t>
      </w:r>
      <w:r>
        <w:rPr>
          <w:rFonts w:cs="Arial"/>
          <w:szCs w:val="20"/>
        </w:rPr>
        <w:t xml:space="preserve"> : </w:t>
      </w:r>
      <w:r>
        <w:rPr>
          <w:rFonts w:cs="Arial"/>
          <w:szCs w:val="20"/>
        </w:rPr>
        <w:tab/>
      </w:r>
    </w:p>
    <w:p w:rsidR="009D5F7E" w:rsidRDefault="009D5F7E" w:rsidP="009D5F7E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:rsidR="009D5F7E" w:rsidRPr="0062519F" w:rsidRDefault="009D5F7E" w:rsidP="009D5F7E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:rsidR="006F6B0F" w:rsidRDefault="006F6B0F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:rsidR="0052311B" w:rsidRDefault="0052311B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:rsidR="00F32397" w:rsidRDefault="00F32397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:rsidR="00E6675E" w:rsidRPr="00112633" w:rsidRDefault="00E6675E" w:rsidP="00E6675E">
      <w:pPr>
        <w:jc w:val="both"/>
        <w:rPr>
          <w:ins w:id="2" w:author="MARCHESIN CHANTAL" w:date="2025-07-04T13:40:00Z"/>
          <w:rFonts w:cs="Arial"/>
          <w:b/>
          <w:szCs w:val="20"/>
        </w:rPr>
      </w:pPr>
      <w:bookmarkStart w:id="3" w:name="_Hlk138171909"/>
      <w:ins w:id="4" w:author="MARCHESIN CHANTAL" w:date="2025-07-04T13:40:00Z">
        <w:r w:rsidRPr="00112633">
          <w:rPr>
            <w:rFonts w:cs="Arial"/>
            <w:szCs w:val="20"/>
          </w:rPr>
          <w:t>La candidature est présentée pour la/les catégorie</w:t>
        </w:r>
        <w:r>
          <w:rPr>
            <w:rFonts w:cs="Arial"/>
            <w:szCs w:val="20"/>
          </w:rPr>
          <w:t>(</w:t>
        </w:r>
        <w:r w:rsidRPr="00112633">
          <w:rPr>
            <w:rFonts w:cs="Arial"/>
            <w:szCs w:val="20"/>
          </w:rPr>
          <w:t>s</w:t>
        </w:r>
        <w:r>
          <w:rPr>
            <w:rFonts w:cs="Arial"/>
            <w:szCs w:val="20"/>
          </w:rPr>
          <w:t>)</w:t>
        </w:r>
        <w:r w:rsidRPr="00112633">
          <w:rPr>
            <w:rFonts w:cs="Arial"/>
            <w:szCs w:val="20"/>
          </w:rPr>
          <w:t xml:space="preserve"> suivante</w:t>
        </w:r>
        <w:r>
          <w:rPr>
            <w:rFonts w:cs="Arial"/>
            <w:szCs w:val="20"/>
          </w:rPr>
          <w:t>(</w:t>
        </w:r>
        <w:r w:rsidRPr="00112633">
          <w:rPr>
            <w:rFonts w:cs="Arial"/>
            <w:szCs w:val="20"/>
          </w:rPr>
          <w:t>s</w:t>
        </w:r>
        <w:r>
          <w:rPr>
            <w:rFonts w:cs="Arial"/>
            <w:szCs w:val="20"/>
          </w:rPr>
          <w:t>)</w:t>
        </w:r>
        <w:r w:rsidRPr="00112633">
          <w:rPr>
            <w:rFonts w:cs="Arial"/>
            <w:szCs w:val="20"/>
          </w:rPr>
          <w:t> : (à cocher par les candidats)</w:t>
        </w:r>
      </w:ins>
    </w:p>
    <w:p w:rsidR="00E6675E" w:rsidRPr="00112633" w:rsidRDefault="00E6675E" w:rsidP="00E6675E">
      <w:pPr>
        <w:jc w:val="both"/>
        <w:rPr>
          <w:ins w:id="5" w:author="MARCHESIN CHANTAL" w:date="2025-07-04T13:40:00Z"/>
          <w:rFonts w:cs="Arial"/>
          <w:b/>
          <w:szCs w:val="20"/>
        </w:rPr>
      </w:pPr>
    </w:p>
    <w:p w:rsidR="00E6675E" w:rsidRPr="00E6675E" w:rsidRDefault="00E6675E" w:rsidP="00E6675E">
      <w:pPr>
        <w:jc w:val="both"/>
        <w:rPr>
          <w:ins w:id="6" w:author="MARCHESIN CHANTAL" w:date="2025-07-04T13:41:00Z"/>
          <w:rFonts w:cs="Arial"/>
          <w:b/>
          <w:sz w:val="22"/>
          <w:szCs w:val="22"/>
          <w:rPrChange w:id="7" w:author="MARCHESIN CHANTAL" w:date="2025-07-04T13:41:00Z">
            <w:rPr>
              <w:ins w:id="8" w:author="MARCHESIN CHANTAL" w:date="2025-07-04T13:41:00Z"/>
              <w:rFonts w:cs="Arial"/>
              <w:b/>
              <w:sz w:val="22"/>
              <w:szCs w:val="22"/>
              <w:highlight w:val="yellow"/>
            </w:rPr>
          </w:rPrChange>
        </w:rPr>
      </w:pPr>
      <w:ins w:id="9" w:author="MARCHESIN CHANTAL" w:date="2025-07-04T13:40:00Z">
        <w:r w:rsidRPr="00E6675E">
          <w:rPr>
            <w:rFonts w:cs="Arial"/>
            <w:b/>
            <w:szCs w:val="20"/>
          </w:rPr>
          <w:fldChar w:fldCharType="begin">
            <w:ffData>
              <w:name w:val=""/>
              <w:enabled/>
              <w:calcOnExit w:val="0"/>
              <w:checkBox>
                <w:size w:val="20"/>
                <w:default w:val="0"/>
              </w:checkBox>
            </w:ffData>
          </w:fldChar>
        </w:r>
        <w:r w:rsidRPr="00E6675E">
          <w:rPr>
            <w:rFonts w:cs="Arial"/>
            <w:b/>
            <w:szCs w:val="20"/>
            <w:rPrChange w:id="10" w:author="MARCHESIN CHANTAL" w:date="2025-07-04T13:41:00Z">
              <w:rPr>
                <w:rFonts w:cs="Arial"/>
                <w:b/>
                <w:szCs w:val="20"/>
              </w:rPr>
            </w:rPrChange>
          </w:rPr>
          <w:instrText xml:space="preserve"> FORMCHECKBOX </w:instrText>
        </w:r>
        <w:r w:rsidRPr="00E6675E">
          <w:rPr>
            <w:rFonts w:cs="Arial"/>
            <w:b/>
            <w:szCs w:val="20"/>
            <w:rPrChange w:id="11" w:author="MARCHESIN CHANTAL" w:date="2025-07-04T13:41:00Z">
              <w:rPr>
                <w:rFonts w:cs="Arial"/>
                <w:b/>
                <w:szCs w:val="20"/>
              </w:rPr>
            </w:rPrChange>
          </w:rPr>
        </w:r>
        <w:r w:rsidRPr="00E6675E">
          <w:rPr>
            <w:rFonts w:cs="Arial"/>
            <w:b/>
            <w:szCs w:val="20"/>
            <w:rPrChange w:id="12" w:author="MARCHESIN CHANTAL" w:date="2025-07-04T13:41:00Z">
              <w:rPr>
                <w:rFonts w:cs="Arial"/>
                <w:b/>
                <w:szCs w:val="20"/>
              </w:rPr>
            </w:rPrChange>
          </w:rPr>
          <w:fldChar w:fldCharType="separate"/>
        </w:r>
        <w:r w:rsidRPr="00E6675E">
          <w:rPr>
            <w:rFonts w:cs="Arial"/>
            <w:b/>
            <w:szCs w:val="20"/>
            <w:rPrChange w:id="13" w:author="MARCHESIN CHANTAL" w:date="2025-07-04T13:41:00Z">
              <w:rPr>
                <w:rFonts w:cs="Arial"/>
                <w:b/>
                <w:szCs w:val="20"/>
              </w:rPr>
            </w:rPrChange>
          </w:rPr>
          <w:fldChar w:fldCharType="end"/>
        </w:r>
        <w:bookmarkEnd w:id="3"/>
        <w:r w:rsidRPr="00E6675E">
          <w:rPr>
            <w:rFonts w:cs="Arial"/>
            <w:szCs w:val="20"/>
          </w:rPr>
          <w:t xml:space="preserve"> </w:t>
        </w:r>
      </w:ins>
      <w:ins w:id="14" w:author="MARCHESIN CHANTAL" w:date="2025-07-04T13:41:00Z">
        <w:r w:rsidRPr="00E6675E">
          <w:rPr>
            <w:rFonts w:cs="Arial"/>
            <w:b/>
            <w:sz w:val="22"/>
            <w:szCs w:val="22"/>
            <w:u w:val="single"/>
            <w:rPrChange w:id="15" w:author="MARCHESIN CHANTAL" w:date="2025-07-04T13:41:00Z">
              <w:rPr>
                <w:rFonts w:cs="Arial"/>
                <w:b/>
                <w:sz w:val="22"/>
                <w:szCs w:val="22"/>
                <w:highlight w:val="yellow"/>
                <w:u w:val="single"/>
              </w:rPr>
            </w:rPrChange>
          </w:rPr>
          <w:t>Catégorie 1</w:t>
        </w:r>
        <w:r w:rsidRPr="00E6675E">
          <w:rPr>
            <w:rFonts w:cs="Arial"/>
            <w:b/>
            <w:sz w:val="22"/>
            <w:szCs w:val="22"/>
            <w:rPrChange w:id="16" w:author="MARCHESIN CHANTAL" w:date="2025-07-04T13:41:00Z">
              <w:rPr>
                <w:rFonts w:cs="Arial"/>
                <w:b/>
                <w:sz w:val="22"/>
                <w:szCs w:val="22"/>
                <w:highlight w:val="yellow"/>
              </w:rPr>
            </w:rPrChange>
          </w:rPr>
          <w:t> : Formations s’adressant au personnel soignant</w:t>
        </w:r>
      </w:ins>
    </w:p>
    <w:p w:rsidR="00E6675E" w:rsidRPr="00E6675E" w:rsidRDefault="00E6675E" w:rsidP="00E6675E">
      <w:pPr>
        <w:jc w:val="both"/>
        <w:rPr>
          <w:ins w:id="17" w:author="MARCHESIN CHANTAL" w:date="2025-07-04T13:41:00Z"/>
          <w:rFonts w:cs="Arial"/>
          <w:sz w:val="22"/>
          <w:szCs w:val="22"/>
          <w:rPrChange w:id="18" w:author="MARCHESIN CHANTAL" w:date="2025-07-04T13:41:00Z">
            <w:rPr>
              <w:ins w:id="19" w:author="MARCHESIN CHANTAL" w:date="2025-07-04T13:41:00Z"/>
              <w:rFonts w:cs="Arial"/>
              <w:sz w:val="22"/>
              <w:szCs w:val="22"/>
              <w:highlight w:val="yellow"/>
            </w:rPr>
          </w:rPrChange>
        </w:rPr>
      </w:pPr>
    </w:p>
    <w:p w:rsidR="00E6675E" w:rsidRPr="00E6675E" w:rsidRDefault="00E6675E" w:rsidP="00E6675E">
      <w:pPr>
        <w:jc w:val="both"/>
        <w:rPr>
          <w:ins w:id="20" w:author="MARCHESIN CHANTAL" w:date="2025-07-04T13:41:00Z"/>
          <w:rFonts w:cs="Arial"/>
          <w:b/>
          <w:sz w:val="22"/>
          <w:szCs w:val="22"/>
          <w:u w:val="single"/>
          <w:rPrChange w:id="21" w:author="MARCHESIN CHANTAL" w:date="2025-07-04T13:41:00Z">
            <w:rPr>
              <w:ins w:id="22" w:author="MARCHESIN CHANTAL" w:date="2025-07-04T13:41:00Z"/>
              <w:rFonts w:cs="Arial"/>
              <w:b/>
              <w:sz w:val="22"/>
              <w:szCs w:val="22"/>
              <w:highlight w:val="yellow"/>
              <w:u w:val="single"/>
            </w:rPr>
          </w:rPrChange>
        </w:rPr>
      </w:pPr>
    </w:p>
    <w:p w:rsidR="00E6675E" w:rsidRPr="00E6675E" w:rsidRDefault="00E6675E" w:rsidP="00E6675E">
      <w:pPr>
        <w:jc w:val="both"/>
        <w:rPr>
          <w:ins w:id="23" w:author="MARCHESIN CHANTAL" w:date="2025-07-04T13:41:00Z"/>
          <w:rFonts w:cs="Arial"/>
          <w:sz w:val="22"/>
          <w:szCs w:val="22"/>
          <w:rPrChange w:id="24" w:author="MARCHESIN CHANTAL" w:date="2025-07-04T13:41:00Z">
            <w:rPr>
              <w:ins w:id="25" w:author="MARCHESIN CHANTAL" w:date="2025-07-04T13:41:00Z"/>
              <w:rFonts w:cs="Arial"/>
              <w:sz w:val="22"/>
              <w:szCs w:val="22"/>
              <w:highlight w:val="yellow"/>
            </w:rPr>
          </w:rPrChange>
        </w:rPr>
      </w:pPr>
      <w:ins w:id="26" w:author="MARCHESIN CHANTAL" w:date="2025-07-04T13:41:00Z">
        <w:r w:rsidRPr="00E6675E">
          <w:rPr>
            <w:rFonts w:cs="Arial"/>
            <w:b/>
            <w:szCs w:val="20"/>
          </w:rPr>
          <w:fldChar w:fldCharType="begin">
            <w:ffData>
              <w:name w:val=""/>
              <w:enabled/>
              <w:calcOnExit w:val="0"/>
              <w:checkBox>
                <w:size w:val="20"/>
                <w:default w:val="0"/>
              </w:checkBox>
            </w:ffData>
          </w:fldChar>
        </w:r>
        <w:r w:rsidRPr="00E6675E">
          <w:rPr>
            <w:rFonts w:cs="Arial"/>
            <w:b/>
            <w:szCs w:val="20"/>
            <w:rPrChange w:id="27" w:author="MARCHESIN CHANTAL" w:date="2025-07-04T13:41:00Z">
              <w:rPr>
                <w:rFonts w:cs="Arial"/>
                <w:b/>
                <w:szCs w:val="20"/>
              </w:rPr>
            </w:rPrChange>
          </w:rPr>
          <w:instrText xml:space="preserve"> FORMCHECKBOX </w:instrText>
        </w:r>
        <w:r w:rsidRPr="00E6675E">
          <w:rPr>
            <w:rFonts w:cs="Arial"/>
            <w:b/>
            <w:szCs w:val="20"/>
            <w:rPrChange w:id="28" w:author="MARCHESIN CHANTAL" w:date="2025-07-04T13:41:00Z">
              <w:rPr>
                <w:rFonts w:cs="Arial"/>
                <w:b/>
                <w:szCs w:val="20"/>
              </w:rPr>
            </w:rPrChange>
          </w:rPr>
        </w:r>
        <w:r w:rsidRPr="00E6675E">
          <w:rPr>
            <w:rFonts w:cs="Arial"/>
            <w:b/>
            <w:szCs w:val="20"/>
            <w:rPrChange w:id="29" w:author="MARCHESIN CHANTAL" w:date="2025-07-04T13:41:00Z">
              <w:rPr>
                <w:rFonts w:cs="Arial"/>
                <w:b/>
                <w:szCs w:val="20"/>
              </w:rPr>
            </w:rPrChange>
          </w:rPr>
          <w:fldChar w:fldCharType="separate"/>
        </w:r>
        <w:r w:rsidRPr="00E6675E">
          <w:rPr>
            <w:rFonts w:cs="Arial"/>
            <w:b/>
            <w:szCs w:val="20"/>
            <w:rPrChange w:id="30" w:author="MARCHESIN CHANTAL" w:date="2025-07-04T13:41:00Z">
              <w:rPr>
                <w:rFonts w:cs="Arial"/>
                <w:b/>
                <w:szCs w:val="20"/>
              </w:rPr>
            </w:rPrChange>
          </w:rPr>
          <w:fldChar w:fldCharType="end"/>
        </w:r>
        <w:r w:rsidRPr="00E6675E">
          <w:rPr>
            <w:rFonts w:cs="Arial"/>
            <w:szCs w:val="20"/>
          </w:rPr>
          <w:t xml:space="preserve"> </w:t>
        </w:r>
        <w:r w:rsidRPr="00E6675E">
          <w:rPr>
            <w:rFonts w:cs="Arial"/>
            <w:b/>
            <w:sz w:val="22"/>
            <w:szCs w:val="22"/>
            <w:u w:val="single"/>
            <w:rPrChange w:id="31" w:author="MARCHESIN CHANTAL" w:date="2025-07-04T13:41:00Z">
              <w:rPr>
                <w:rFonts w:cs="Arial"/>
                <w:b/>
                <w:sz w:val="22"/>
                <w:szCs w:val="22"/>
                <w:highlight w:val="yellow"/>
                <w:u w:val="single"/>
              </w:rPr>
            </w:rPrChange>
          </w:rPr>
          <w:t>Catégorie 2</w:t>
        </w:r>
        <w:r w:rsidRPr="00E6675E">
          <w:rPr>
            <w:rFonts w:cs="Arial"/>
            <w:b/>
            <w:sz w:val="22"/>
            <w:szCs w:val="22"/>
            <w:rPrChange w:id="32" w:author="MARCHESIN CHANTAL" w:date="2025-07-04T13:41:00Z">
              <w:rPr>
                <w:rFonts w:cs="Arial"/>
                <w:b/>
                <w:sz w:val="22"/>
                <w:szCs w:val="22"/>
                <w:highlight w:val="yellow"/>
              </w:rPr>
            </w:rPrChange>
          </w:rPr>
          <w:t> : Formations s’adressant au personnel médical</w:t>
        </w:r>
      </w:ins>
    </w:p>
    <w:p w:rsidR="00E6675E" w:rsidRPr="00E6675E" w:rsidRDefault="00E6675E" w:rsidP="00E6675E">
      <w:pPr>
        <w:jc w:val="both"/>
        <w:rPr>
          <w:ins w:id="33" w:author="MARCHESIN CHANTAL" w:date="2025-07-04T13:41:00Z"/>
          <w:rFonts w:cs="Arial"/>
          <w:sz w:val="22"/>
          <w:szCs w:val="22"/>
          <w:rPrChange w:id="34" w:author="MARCHESIN CHANTAL" w:date="2025-07-04T13:41:00Z">
            <w:rPr>
              <w:ins w:id="35" w:author="MARCHESIN CHANTAL" w:date="2025-07-04T13:41:00Z"/>
              <w:rFonts w:cs="Arial"/>
              <w:sz w:val="22"/>
              <w:szCs w:val="22"/>
              <w:highlight w:val="yellow"/>
            </w:rPr>
          </w:rPrChange>
        </w:rPr>
      </w:pPr>
    </w:p>
    <w:p w:rsidR="00E6675E" w:rsidRPr="00E6675E" w:rsidRDefault="00E6675E" w:rsidP="00E6675E">
      <w:pPr>
        <w:jc w:val="both"/>
        <w:rPr>
          <w:ins w:id="36" w:author="MARCHESIN CHANTAL" w:date="2025-07-04T13:41:00Z"/>
          <w:rFonts w:cs="Arial"/>
          <w:sz w:val="22"/>
          <w:szCs w:val="22"/>
          <w:rPrChange w:id="37" w:author="MARCHESIN CHANTAL" w:date="2025-07-04T13:41:00Z">
            <w:rPr>
              <w:ins w:id="38" w:author="MARCHESIN CHANTAL" w:date="2025-07-04T13:41:00Z"/>
              <w:rFonts w:cs="Arial"/>
              <w:sz w:val="22"/>
              <w:szCs w:val="22"/>
              <w:highlight w:val="yellow"/>
            </w:rPr>
          </w:rPrChange>
        </w:rPr>
      </w:pPr>
    </w:p>
    <w:p w:rsidR="00E6675E" w:rsidRPr="00E6675E" w:rsidRDefault="00E6675E" w:rsidP="00E6675E">
      <w:pPr>
        <w:jc w:val="both"/>
        <w:rPr>
          <w:ins w:id="39" w:author="MARCHESIN CHANTAL" w:date="2025-07-04T13:41:00Z"/>
          <w:rFonts w:cs="Arial"/>
          <w:sz w:val="22"/>
          <w:szCs w:val="22"/>
          <w:rPrChange w:id="40" w:author="MARCHESIN CHANTAL" w:date="2025-07-04T13:41:00Z">
            <w:rPr>
              <w:ins w:id="41" w:author="MARCHESIN CHANTAL" w:date="2025-07-04T13:41:00Z"/>
              <w:rFonts w:cs="Arial"/>
              <w:sz w:val="22"/>
              <w:szCs w:val="22"/>
              <w:highlight w:val="yellow"/>
            </w:rPr>
          </w:rPrChange>
        </w:rPr>
      </w:pPr>
      <w:ins w:id="42" w:author="MARCHESIN CHANTAL" w:date="2025-07-04T13:41:00Z">
        <w:r w:rsidRPr="00E6675E">
          <w:rPr>
            <w:rFonts w:cs="Arial"/>
            <w:b/>
            <w:szCs w:val="20"/>
          </w:rPr>
          <w:fldChar w:fldCharType="begin">
            <w:ffData>
              <w:name w:val=""/>
              <w:enabled/>
              <w:calcOnExit w:val="0"/>
              <w:checkBox>
                <w:size w:val="20"/>
                <w:default w:val="0"/>
              </w:checkBox>
            </w:ffData>
          </w:fldChar>
        </w:r>
        <w:r w:rsidRPr="00E6675E">
          <w:rPr>
            <w:rFonts w:cs="Arial"/>
            <w:b/>
            <w:szCs w:val="20"/>
            <w:rPrChange w:id="43" w:author="MARCHESIN CHANTAL" w:date="2025-07-04T13:41:00Z">
              <w:rPr>
                <w:rFonts w:cs="Arial"/>
                <w:b/>
                <w:szCs w:val="20"/>
              </w:rPr>
            </w:rPrChange>
          </w:rPr>
          <w:instrText xml:space="preserve"> FORMCHECKBOX </w:instrText>
        </w:r>
        <w:r w:rsidRPr="00E6675E">
          <w:rPr>
            <w:rFonts w:cs="Arial"/>
            <w:b/>
            <w:szCs w:val="20"/>
            <w:rPrChange w:id="44" w:author="MARCHESIN CHANTAL" w:date="2025-07-04T13:41:00Z">
              <w:rPr>
                <w:rFonts w:cs="Arial"/>
                <w:b/>
                <w:szCs w:val="20"/>
              </w:rPr>
            </w:rPrChange>
          </w:rPr>
        </w:r>
        <w:r w:rsidRPr="00E6675E">
          <w:rPr>
            <w:rFonts w:cs="Arial"/>
            <w:b/>
            <w:szCs w:val="20"/>
            <w:rPrChange w:id="45" w:author="MARCHESIN CHANTAL" w:date="2025-07-04T13:41:00Z">
              <w:rPr>
                <w:rFonts w:cs="Arial"/>
                <w:b/>
                <w:szCs w:val="20"/>
              </w:rPr>
            </w:rPrChange>
          </w:rPr>
          <w:fldChar w:fldCharType="separate"/>
        </w:r>
        <w:r w:rsidRPr="00E6675E">
          <w:rPr>
            <w:rFonts w:cs="Arial"/>
            <w:b/>
            <w:szCs w:val="20"/>
            <w:rPrChange w:id="46" w:author="MARCHESIN CHANTAL" w:date="2025-07-04T13:41:00Z">
              <w:rPr>
                <w:rFonts w:cs="Arial"/>
                <w:b/>
                <w:szCs w:val="20"/>
              </w:rPr>
            </w:rPrChange>
          </w:rPr>
          <w:fldChar w:fldCharType="end"/>
        </w:r>
        <w:r w:rsidRPr="00E6675E">
          <w:rPr>
            <w:rFonts w:cs="Arial"/>
            <w:szCs w:val="20"/>
          </w:rPr>
          <w:t xml:space="preserve"> </w:t>
        </w:r>
        <w:r w:rsidRPr="00E6675E">
          <w:rPr>
            <w:rFonts w:cs="Arial"/>
            <w:b/>
            <w:sz w:val="22"/>
            <w:szCs w:val="22"/>
            <w:u w:val="single"/>
            <w:rPrChange w:id="47" w:author="MARCHESIN CHANTAL" w:date="2025-07-04T13:41:00Z">
              <w:rPr>
                <w:rFonts w:cs="Arial"/>
                <w:b/>
                <w:sz w:val="22"/>
                <w:szCs w:val="22"/>
                <w:highlight w:val="yellow"/>
                <w:u w:val="single"/>
              </w:rPr>
            </w:rPrChange>
          </w:rPr>
          <w:t>Catégorie 3</w:t>
        </w:r>
        <w:r w:rsidRPr="00E6675E">
          <w:rPr>
            <w:rFonts w:cs="Arial"/>
            <w:b/>
            <w:sz w:val="22"/>
            <w:szCs w:val="22"/>
            <w:rPrChange w:id="48" w:author="MARCHESIN CHANTAL" w:date="2025-07-04T13:41:00Z">
              <w:rPr>
                <w:rFonts w:cs="Arial"/>
                <w:b/>
                <w:sz w:val="22"/>
                <w:szCs w:val="22"/>
                <w:highlight w:val="yellow"/>
              </w:rPr>
            </w:rPrChange>
          </w:rPr>
          <w:t> : Formations non médicales généralistes</w:t>
        </w:r>
      </w:ins>
    </w:p>
    <w:p w:rsidR="00E6675E" w:rsidRPr="00E6675E" w:rsidRDefault="00E6675E" w:rsidP="00E6675E">
      <w:pPr>
        <w:jc w:val="both"/>
        <w:rPr>
          <w:ins w:id="49" w:author="MARCHESIN CHANTAL" w:date="2025-07-04T13:41:00Z"/>
          <w:rFonts w:cs="Arial"/>
          <w:sz w:val="22"/>
          <w:szCs w:val="22"/>
          <w:rPrChange w:id="50" w:author="MARCHESIN CHANTAL" w:date="2025-07-04T13:41:00Z">
            <w:rPr>
              <w:ins w:id="51" w:author="MARCHESIN CHANTAL" w:date="2025-07-04T13:41:00Z"/>
              <w:rFonts w:cs="Arial"/>
              <w:sz w:val="22"/>
              <w:szCs w:val="22"/>
              <w:highlight w:val="yellow"/>
            </w:rPr>
          </w:rPrChange>
        </w:rPr>
      </w:pPr>
    </w:p>
    <w:p w:rsidR="00E6675E" w:rsidRPr="00E6675E" w:rsidRDefault="00E6675E" w:rsidP="00E6675E">
      <w:pPr>
        <w:jc w:val="both"/>
        <w:rPr>
          <w:ins w:id="52" w:author="MARCHESIN CHANTAL" w:date="2025-07-04T13:41:00Z"/>
          <w:rFonts w:cs="Arial"/>
          <w:sz w:val="22"/>
          <w:szCs w:val="22"/>
          <w:rPrChange w:id="53" w:author="MARCHESIN CHANTAL" w:date="2025-07-04T13:41:00Z">
            <w:rPr>
              <w:ins w:id="54" w:author="MARCHESIN CHANTAL" w:date="2025-07-04T13:41:00Z"/>
              <w:rFonts w:cs="Arial"/>
              <w:sz w:val="22"/>
              <w:szCs w:val="22"/>
              <w:highlight w:val="yellow"/>
            </w:rPr>
          </w:rPrChange>
        </w:rPr>
      </w:pPr>
    </w:p>
    <w:p w:rsidR="00E6675E" w:rsidRDefault="00E6675E" w:rsidP="00E6675E">
      <w:pPr>
        <w:jc w:val="both"/>
        <w:rPr>
          <w:ins w:id="55" w:author="MARCHESIN CHANTAL" w:date="2025-07-04T13:41:00Z"/>
          <w:rFonts w:cs="Arial"/>
          <w:sz w:val="22"/>
          <w:szCs w:val="22"/>
        </w:rPr>
      </w:pPr>
      <w:ins w:id="56" w:author="MARCHESIN CHANTAL" w:date="2025-07-04T13:41:00Z">
        <w:r w:rsidRPr="00E6675E">
          <w:rPr>
            <w:rFonts w:cs="Arial"/>
            <w:b/>
            <w:szCs w:val="20"/>
          </w:rPr>
          <w:fldChar w:fldCharType="begin">
            <w:ffData>
              <w:name w:val=""/>
              <w:enabled/>
              <w:calcOnExit w:val="0"/>
              <w:checkBox>
                <w:size w:val="20"/>
                <w:default w:val="0"/>
              </w:checkBox>
            </w:ffData>
          </w:fldChar>
        </w:r>
        <w:r w:rsidRPr="00E6675E">
          <w:rPr>
            <w:rFonts w:cs="Arial"/>
            <w:b/>
            <w:szCs w:val="20"/>
            <w:rPrChange w:id="57" w:author="MARCHESIN CHANTAL" w:date="2025-07-04T13:41:00Z">
              <w:rPr>
                <w:rFonts w:cs="Arial"/>
                <w:b/>
                <w:szCs w:val="20"/>
              </w:rPr>
            </w:rPrChange>
          </w:rPr>
          <w:instrText xml:space="preserve"> FORMCHECKBOX </w:instrText>
        </w:r>
        <w:r w:rsidRPr="00E6675E">
          <w:rPr>
            <w:rFonts w:cs="Arial"/>
            <w:b/>
            <w:szCs w:val="20"/>
            <w:rPrChange w:id="58" w:author="MARCHESIN CHANTAL" w:date="2025-07-04T13:41:00Z">
              <w:rPr>
                <w:rFonts w:cs="Arial"/>
                <w:b/>
                <w:szCs w:val="20"/>
              </w:rPr>
            </w:rPrChange>
          </w:rPr>
        </w:r>
        <w:r w:rsidRPr="00E6675E">
          <w:rPr>
            <w:rFonts w:cs="Arial"/>
            <w:b/>
            <w:szCs w:val="20"/>
            <w:rPrChange w:id="59" w:author="MARCHESIN CHANTAL" w:date="2025-07-04T13:41:00Z">
              <w:rPr>
                <w:rFonts w:cs="Arial"/>
                <w:b/>
                <w:szCs w:val="20"/>
              </w:rPr>
            </w:rPrChange>
          </w:rPr>
          <w:fldChar w:fldCharType="separate"/>
        </w:r>
        <w:r w:rsidRPr="00E6675E">
          <w:rPr>
            <w:rFonts w:cs="Arial"/>
            <w:b/>
            <w:szCs w:val="20"/>
            <w:rPrChange w:id="60" w:author="MARCHESIN CHANTAL" w:date="2025-07-04T13:41:00Z">
              <w:rPr>
                <w:rFonts w:cs="Arial"/>
                <w:b/>
                <w:szCs w:val="20"/>
              </w:rPr>
            </w:rPrChange>
          </w:rPr>
          <w:fldChar w:fldCharType="end"/>
        </w:r>
        <w:r w:rsidRPr="00E6675E">
          <w:rPr>
            <w:rFonts w:cs="Arial"/>
            <w:szCs w:val="20"/>
          </w:rPr>
          <w:t xml:space="preserve"> </w:t>
        </w:r>
        <w:r w:rsidRPr="00E6675E">
          <w:rPr>
            <w:rFonts w:cs="Arial"/>
            <w:b/>
            <w:sz w:val="22"/>
            <w:szCs w:val="22"/>
            <w:u w:val="single"/>
            <w:rPrChange w:id="61" w:author="MARCHESIN CHANTAL" w:date="2025-07-04T13:41:00Z">
              <w:rPr>
                <w:rFonts w:cs="Arial"/>
                <w:b/>
                <w:sz w:val="22"/>
                <w:szCs w:val="22"/>
                <w:highlight w:val="yellow"/>
                <w:u w:val="single"/>
              </w:rPr>
            </w:rPrChange>
          </w:rPr>
          <w:t>Catégorie 4</w:t>
        </w:r>
        <w:r w:rsidRPr="00E6675E">
          <w:rPr>
            <w:rFonts w:cs="Arial"/>
            <w:b/>
            <w:sz w:val="22"/>
            <w:szCs w:val="22"/>
            <w:rPrChange w:id="62" w:author="MARCHESIN CHANTAL" w:date="2025-07-04T13:41:00Z">
              <w:rPr>
                <w:rFonts w:cs="Arial"/>
                <w:b/>
                <w:sz w:val="22"/>
                <w:szCs w:val="22"/>
                <w:highlight w:val="yellow"/>
              </w:rPr>
            </w:rPrChange>
          </w:rPr>
          <w:t> : Formations transverses tous publics</w:t>
        </w:r>
      </w:ins>
    </w:p>
    <w:p w:rsidR="00F32397" w:rsidRPr="00644187" w:rsidRDefault="00F32397" w:rsidP="00E6675E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:rsidR="00F32397" w:rsidRPr="00644187" w:rsidRDefault="00F32397" w:rsidP="00B1387B">
      <w:pPr>
        <w:tabs>
          <w:tab w:val="left" w:pos="567"/>
        </w:tabs>
        <w:jc w:val="both"/>
        <w:rPr>
          <w:rFonts w:cs="Arial"/>
          <w:szCs w:val="20"/>
        </w:rPr>
      </w:pPr>
    </w:p>
    <w:p w:rsidR="00BC35E7" w:rsidRDefault="00BC35E7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:rsidR="00BC35E7" w:rsidRPr="00644187" w:rsidRDefault="00BC35E7">
      <w:pPr>
        <w:tabs>
          <w:tab w:val="left" w:pos="851"/>
        </w:tabs>
        <w:jc w:val="both"/>
        <w:rPr>
          <w:rFonts w:cs="Arial"/>
          <w:smallCaps/>
          <w:szCs w:val="20"/>
        </w:rPr>
      </w:pPr>
    </w:p>
    <w:p w:rsidR="006F6B0F" w:rsidRPr="00644187" w:rsidRDefault="00920DDF">
      <w:pPr>
        <w:tabs>
          <w:tab w:val="left" w:pos="567"/>
        </w:tabs>
        <w:jc w:val="both"/>
        <w:rPr>
          <w:rFonts w:cs="Arial"/>
          <w:b/>
          <w:bCs/>
          <w:i/>
          <w:iCs/>
          <w:sz w:val="24"/>
          <w:u w:val="single"/>
        </w:rPr>
      </w:pPr>
      <w:r w:rsidRPr="00644187">
        <w:rPr>
          <w:rFonts w:cs="Arial"/>
          <w:sz w:val="24"/>
        </w:rPr>
        <w:tab/>
      </w:r>
      <w:r w:rsidR="00155826">
        <w:rPr>
          <w:rFonts w:cs="Arial"/>
          <w:b/>
          <w:bCs/>
          <w:i/>
          <w:iCs/>
          <w:sz w:val="24"/>
          <w:u w:val="single"/>
        </w:rPr>
        <w:t>Préambule</w:t>
      </w:r>
    </w:p>
    <w:p w:rsidR="006F6B0F" w:rsidRPr="00644187" w:rsidRDefault="006F6B0F">
      <w:pPr>
        <w:tabs>
          <w:tab w:val="left" w:pos="567"/>
        </w:tabs>
        <w:jc w:val="both"/>
        <w:rPr>
          <w:rFonts w:cs="Arial"/>
          <w:i/>
          <w:iCs/>
          <w:szCs w:val="20"/>
        </w:rPr>
      </w:pPr>
    </w:p>
    <w:p w:rsidR="00637C05" w:rsidRPr="00644187" w:rsidRDefault="00920DDF" w:rsidP="00644187">
      <w:pPr>
        <w:pStyle w:val="Retraitcorpsdetexte3"/>
        <w:tabs>
          <w:tab w:val="clear" w:pos="2268"/>
        </w:tabs>
        <w:ind w:left="0"/>
        <w:rPr>
          <w:rFonts w:ascii="Arial" w:hAnsi="Arial" w:cs="Arial"/>
          <w:sz w:val="20"/>
        </w:rPr>
      </w:pPr>
      <w:r w:rsidRPr="00644187">
        <w:rPr>
          <w:rFonts w:ascii="Arial" w:hAnsi="Arial" w:cs="Arial"/>
          <w:sz w:val="20"/>
        </w:rPr>
        <w:t xml:space="preserve">Ce questionnaire a pour objet de recueillir les informations requises </w:t>
      </w:r>
      <w:r w:rsidR="00B46A38" w:rsidRPr="00644187">
        <w:rPr>
          <w:rFonts w:ascii="Arial" w:hAnsi="Arial" w:cs="Arial"/>
          <w:sz w:val="20"/>
        </w:rPr>
        <w:t>afin</w:t>
      </w:r>
      <w:r w:rsidRPr="00644187">
        <w:rPr>
          <w:rFonts w:ascii="Arial" w:hAnsi="Arial" w:cs="Arial"/>
          <w:sz w:val="20"/>
        </w:rPr>
        <w:t xml:space="preserve"> d</w:t>
      </w:r>
      <w:r w:rsidR="00637C05" w:rsidRPr="00644187">
        <w:rPr>
          <w:rFonts w:ascii="Arial" w:hAnsi="Arial" w:cs="Arial"/>
          <w:sz w:val="20"/>
        </w:rPr>
        <w:t>’apprécier les capacités professionnelles, techniques et financières du soumissionnaire</w:t>
      </w:r>
      <w:r w:rsidR="00155826">
        <w:rPr>
          <w:rFonts w:ascii="Arial" w:hAnsi="Arial" w:cs="Arial"/>
          <w:sz w:val="20"/>
        </w:rPr>
        <w:t>.</w:t>
      </w:r>
    </w:p>
    <w:p w:rsidR="006F6B0F" w:rsidRPr="00644187" w:rsidRDefault="006F6B0F">
      <w:pPr>
        <w:tabs>
          <w:tab w:val="left" w:pos="567"/>
        </w:tabs>
        <w:jc w:val="both"/>
        <w:rPr>
          <w:rFonts w:cs="Arial"/>
          <w:szCs w:val="20"/>
        </w:rPr>
      </w:pPr>
    </w:p>
    <w:p w:rsidR="006F6B0F" w:rsidRPr="00644187" w:rsidRDefault="006F6B0F">
      <w:pPr>
        <w:tabs>
          <w:tab w:val="left" w:pos="567"/>
        </w:tabs>
        <w:jc w:val="both"/>
        <w:rPr>
          <w:rFonts w:cs="Arial"/>
          <w:szCs w:val="20"/>
        </w:rPr>
      </w:pPr>
    </w:p>
    <w:p w:rsidR="006F6B0F" w:rsidRPr="00644187" w:rsidRDefault="00920DDF">
      <w:pPr>
        <w:tabs>
          <w:tab w:val="left" w:pos="567"/>
        </w:tabs>
        <w:jc w:val="both"/>
        <w:rPr>
          <w:rFonts w:cs="Arial"/>
          <w:szCs w:val="20"/>
        </w:rPr>
      </w:pPr>
      <w:r w:rsidRPr="00644187">
        <w:rPr>
          <w:rFonts w:cs="Arial"/>
          <w:szCs w:val="20"/>
        </w:rPr>
        <w:t xml:space="preserve">Les </w:t>
      </w:r>
      <w:r w:rsidR="00B46A38">
        <w:rPr>
          <w:rFonts w:cs="Arial"/>
          <w:szCs w:val="20"/>
        </w:rPr>
        <w:t>candidats</w:t>
      </w:r>
      <w:r w:rsidR="00B46A38" w:rsidRPr="00644187">
        <w:rPr>
          <w:rFonts w:cs="Arial"/>
          <w:szCs w:val="20"/>
        </w:rPr>
        <w:t xml:space="preserve"> </w:t>
      </w:r>
      <w:r w:rsidRPr="00644187">
        <w:rPr>
          <w:rFonts w:cs="Arial"/>
          <w:szCs w:val="20"/>
        </w:rPr>
        <w:t>(individuel</w:t>
      </w:r>
      <w:r w:rsidR="00B46A38">
        <w:rPr>
          <w:rFonts w:cs="Arial"/>
          <w:szCs w:val="20"/>
        </w:rPr>
        <w:t>s</w:t>
      </w:r>
      <w:r w:rsidRPr="00644187">
        <w:rPr>
          <w:rFonts w:cs="Arial"/>
          <w:szCs w:val="20"/>
        </w:rPr>
        <w:t xml:space="preserve"> ou groupement) devront impérativement remplir le présent questionnaire et y joindre toute documentation étayant leurs compétences, savoir-faire et expérience dans chacun des domaines concernés par la présente consultation.</w:t>
      </w:r>
    </w:p>
    <w:p w:rsidR="00112633" w:rsidRDefault="00112633">
      <w:pPr>
        <w:tabs>
          <w:tab w:val="left" w:pos="567"/>
        </w:tabs>
        <w:jc w:val="both"/>
        <w:rPr>
          <w:rFonts w:cs="Arial"/>
          <w:szCs w:val="20"/>
        </w:rPr>
      </w:pPr>
    </w:p>
    <w:p w:rsidR="00BC35E7" w:rsidRDefault="00BC35E7">
      <w:pPr>
        <w:rPr>
          <w:rFonts w:cs="Arial"/>
          <w:szCs w:val="20"/>
        </w:rPr>
      </w:pPr>
    </w:p>
    <w:p w:rsidR="006F6B0F" w:rsidRDefault="006F6B0F">
      <w:pPr>
        <w:jc w:val="both"/>
        <w:rPr>
          <w:rFonts w:cs="Arial"/>
          <w:szCs w:val="20"/>
        </w:rPr>
      </w:pPr>
    </w:p>
    <w:p w:rsidR="00B8453F" w:rsidRDefault="00B8453F" w:rsidP="00B8453F">
      <w:pPr>
        <w:pStyle w:val="Titre1"/>
      </w:pPr>
      <w:r w:rsidRPr="00644187">
        <w:t xml:space="preserve">Critère </w:t>
      </w:r>
      <w:r>
        <w:t>capacité professionnelles</w:t>
      </w:r>
    </w:p>
    <w:p w:rsidR="008B4768" w:rsidRDefault="008B4768" w:rsidP="008B4768"/>
    <w:p w:rsidR="000C6285" w:rsidRPr="008B4768" w:rsidRDefault="000C6285" w:rsidP="008B4768"/>
    <w:p w:rsidR="0089574F" w:rsidRPr="0089574F" w:rsidRDefault="0089574F" w:rsidP="0089574F">
      <w:pPr>
        <w:pStyle w:val="Paragraphedeliste"/>
        <w:numPr>
          <w:ilvl w:val="0"/>
          <w:numId w:val="33"/>
        </w:numPr>
        <w:spacing w:after="160" w:line="256" w:lineRule="auto"/>
        <w:jc w:val="both"/>
        <w:rPr>
          <w:rFonts w:eastAsiaTheme="minorHAnsi" w:cs="Arial"/>
          <w:lang w:eastAsia="en-US"/>
        </w:rPr>
      </w:pPr>
      <w:r w:rsidRPr="0089574F">
        <w:rPr>
          <w:rFonts w:eastAsiaTheme="minorHAnsi" w:cs="Arial"/>
          <w:lang w:eastAsia="en-US"/>
        </w:rPr>
        <w:t xml:space="preserve">Qualifications : </w:t>
      </w:r>
    </w:p>
    <w:p w:rsidR="0089574F" w:rsidRDefault="0089574F" w:rsidP="0089574F">
      <w:pPr>
        <w:spacing w:after="160" w:line="256" w:lineRule="auto"/>
        <w:contextualSpacing/>
        <w:jc w:val="both"/>
        <w:rPr>
          <w:rFonts w:eastAsiaTheme="minorHAnsi" w:cs="Arial"/>
          <w:lang w:eastAsia="en-US"/>
        </w:rPr>
      </w:pPr>
    </w:p>
    <w:p w:rsidR="0089574F" w:rsidRDefault="0089574F" w:rsidP="0089574F">
      <w:pPr>
        <w:spacing w:after="160" w:line="256" w:lineRule="auto"/>
        <w:contextualSpacing/>
        <w:jc w:val="both"/>
        <w:rPr>
          <w:rFonts w:eastAsiaTheme="minorHAnsi" w:cs="Arial"/>
          <w:lang w:eastAsia="en-US"/>
        </w:rPr>
      </w:pPr>
    </w:p>
    <w:p w:rsidR="0089574F" w:rsidRPr="0089574F" w:rsidRDefault="0089574F" w:rsidP="0089574F">
      <w:pPr>
        <w:pStyle w:val="Paragraphedeliste"/>
        <w:numPr>
          <w:ilvl w:val="0"/>
          <w:numId w:val="33"/>
        </w:numPr>
        <w:spacing w:after="160" w:line="256" w:lineRule="auto"/>
        <w:jc w:val="both"/>
        <w:rPr>
          <w:rFonts w:eastAsiaTheme="minorHAnsi" w:cs="Arial"/>
          <w:lang w:eastAsia="en-US"/>
        </w:rPr>
      </w:pPr>
      <w:r w:rsidRPr="0089574F">
        <w:rPr>
          <w:rFonts w:eastAsiaTheme="minorHAnsi" w:cs="Arial"/>
          <w:lang w:eastAsia="en-US"/>
        </w:rPr>
        <w:t xml:space="preserve">Attestations de bonne exécution de moins de 3 ans : </w:t>
      </w:r>
    </w:p>
    <w:p w:rsidR="0089574F" w:rsidRDefault="0089574F" w:rsidP="0089574F">
      <w:pPr>
        <w:spacing w:after="160" w:line="256" w:lineRule="auto"/>
        <w:contextualSpacing/>
        <w:jc w:val="both"/>
        <w:rPr>
          <w:rFonts w:eastAsiaTheme="minorHAnsi" w:cs="Arial"/>
          <w:lang w:eastAsia="en-US"/>
        </w:rPr>
      </w:pPr>
    </w:p>
    <w:p w:rsidR="0089574F" w:rsidRDefault="0089574F" w:rsidP="0089574F">
      <w:pPr>
        <w:spacing w:after="160" w:line="256" w:lineRule="auto"/>
        <w:contextualSpacing/>
        <w:jc w:val="both"/>
        <w:rPr>
          <w:rFonts w:eastAsiaTheme="minorHAnsi" w:cs="Arial"/>
          <w:lang w:eastAsia="en-US"/>
        </w:rPr>
      </w:pPr>
    </w:p>
    <w:p w:rsidR="0089574F" w:rsidRPr="0089574F" w:rsidRDefault="0089574F" w:rsidP="0089574F">
      <w:pPr>
        <w:pStyle w:val="Paragraphedeliste"/>
        <w:numPr>
          <w:ilvl w:val="0"/>
          <w:numId w:val="33"/>
        </w:numPr>
        <w:spacing w:after="160" w:line="256" w:lineRule="auto"/>
        <w:jc w:val="both"/>
        <w:rPr>
          <w:rFonts w:eastAsiaTheme="minorHAnsi" w:cs="Arial"/>
          <w:lang w:eastAsia="en-US"/>
        </w:rPr>
      </w:pPr>
      <w:r w:rsidRPr="0089574F">
        <w:rPr>
          <w:rFonts w:eastAsiaTheme="minorHAnsi" w:cs="Arial"/>
          <w:lang w:eastAsia="en-US"/>
        </w:rPr>
        <w:t>Importance du personnel d’encadrement :</w:t>
      </w:r>
    </w:p>
    <w:p w:rsidR="0089574F" w:rsidRDefault="0089574F" w:rsidP="0089574F">
      <w:pPr>
        <w:jc w:val="both"/>
        <w:rPr>
          <w:rFonts w:cs="Arial"/>
          <w:szCs w:val="20"/>
        </w:rPr>
      </w:pPr>
    </w:p>
    <w:p w:rsidR="0089574F" w:rsidRDefault="0089574F" w:rsidP="0089574F">
      <w:pPr>
        <w:jc w:val="both"/>
        <w:rPr>
          <w:rFonts w:cs="Arial"/>
          <w:szCs w:val="20"/>
        </w:rPr>
      </w:pPr>
    </w:p>
    <w:p w:rsidR="0089574F" w:rsidRPr="0089574F" w:rsidRDefault="0089574F" w:rsidP="0089574F">
      <w:pPr>
        <w:pStyle w:val="Paragraphedeliste"/>
        <w:numPr>
          <w:ilvl w:val="0"/>
          <w:numId w:val="33"/>
        </w:numPr>
        <w:jc w:val="both"/>
        <w:rPr>
          <w:rFonts w:cs="Arial"/>
        </w:rPr>
      </w:pPr>
      <w:r w:rsidRPr="0089574F">
        <w:rPr>
          <w:rFonts w:cs="Arial"/>
        </w:rPr>
        <w:t>Titres d’études et professionnels des cadres de l’entreprise et notamment des responsables de services de même nature que celle du marché :</w:t>
      </w:r>
    </w:p>
    <w:p w:rsidR="00D36E46" w:rsidRDefault="00D36E46" w:rsidP="00D36E46">
      <w:pPr>
        <w:ind w:left="360"/>
        <w:jc w:val="both"/>
        <w:rPr>
          <w:rFonts w:cs="Arial"/>
        </w:rPr>
      </w:pPr>
    </w:p>
    <w:p w:rsidR="00D36E46" w:rsidDel="00E6675E" w:rsidRDefault="00D36E46">
      <w:pPr>
        <w:rPr>
          <w:del w:id="63" w:author="MARCHESIN CHANTAL" w:date="2025-07-04T13:42:00Z"/>
          <w:rFonts w:cs="Arial"/>
        </w:rPr>
      </w:pPr>
    </w:p>
    <w:p w:rsidR="00E6675E" w:rsidRDefault="00E6675E" w:rsidP="00D36E46">
      <w:pPr>
        <w:ind w:left="360"/>
        <w:jc w:val="both"/>
        <w:rPr>
          <w:ins w:id="64" w:author="MARCHESIN CHANTAL" w:date="2025-07-04T13:42:00Z"/>
          <w:rFonts w:cs="Arial"/>
        </w:rPr>
      </w:pPr>
    </w:p>
    <w:p w:rsidR="00E6675E" w:rsidRDefault="00E6675E" w:rsidP="00D36E46">
      <w:pPr>
        <w:ind w:left="360"/>
        <w:jc w:val="both"/>
        <w:rPr>
          <w:ins w:id="65" w:author="MARCHESIN CHANTAL" w:date="2025-07-04T13:42:00Z"/>
          <w:rFonts w:cs="Arial"/>
        </w:rPr>
      </w:pPr>
    </w:p>
    <w:p w:rsidR="00E6675E" w:rsidRPr="00D36E46" w:rsidRDefault="00E6675E" w:rsidP="00D36E46">
      <w:pPr>
        <w:ind w:left="360"/>
        <w:jc w:val="both"/>
        <w:rPr>
          <w:ins w:id="66" w:author="MARCHESIN CHANTAL" w:date="2025-07-04T13:42:00Z"/>
          <w:rFonts w:cs="Arial"/>
        </w:rPr>
      </w:pPr>
    </w:p>
    <w:p w:rsidR="00C21293" w:rsidRPr="00775F55" w:rsidDel="00E6675E" w:rsidRDefault="00C21293" w:rsidP="00C21293">
      <w:pPr>
        <w:pStyle w:val="En-tte"/>
        <w:rPr>
          <w:del w:id="67" w:author="MARCHESIN CHANTAL" w:date="2025-07-04T13:42:00Z"/>
          <w:rFonts w:cs="Arial"/>
        </w:rPr>
      </w:pPr>
    </w:p>
    <w:p w:rsidR="00C21293" w:rsidDel="00E6675E" w:rsidRDefault="00C21293" w:rsidP="00C21293">
      <w:pPr>
        <w:pStyle w:val="En-tte"/>
        <w:tabs>
          <w:tab w:val="clear" w:pos="4536"/>
          <w:tab w:val="clear" w:pos="9072"/>
        </w:tabs>
        <w:rPr>
          <w:del w:id="68" w:author="MARCHESIN CHANTAL" w:date="2025-07-04T13:42:00Z"/>
          <w:rFonts w:cs="Arial"/>
        </w:rPr>
      </w:pPr>
    </w:p>
    <w:p w:rsidR="0089574F" w:rsidRDefault="0089574F">
      <w:pPr>
        <w:rPr>
          <w:rFonts w:cs="Arial"/>
          <w:szCs w:val="20"/>
        </w:rPr>
      </w:pPr>
      <w:del w:id="69" w:author="MARCHESIN CHANTAL" w:date="2025-07-04T13:42:00Z">
        <w:r w:rsidDel="00E6675E">
          <w:rPr>
            <w:rFonts w:cs="Arial"/>
            <w:szCs w:val="20"/>
          </w:rPr>
          <w:br w:type="page"/>
        </w:r>
      </w:del>
    </w:p>
    <w:p w:rsidR="0089574F" w:rsidRDefault="0089574F" w:rsidP="0089574F">
      <w:pPr>
        <w:pStyle w:val="Titre1"/>
      </w:pPr>
      <w:r>
        <w:t>Critère références</w:t>
      </w:r>
    </w:p>
    <w:p w:rsidR="0089574F" w:rsidRDefault="0089574F" w:rsidP="0089574F">
      <w:pPr>
        <w:tabs>
          <w:tab w:val="left" w:pos="567"/>
        </w:tabs>
        <w:jc w:val="both"/>
        <w:rPr>
          <w:rFonts w:cs="Arial"/>
          <w:sz w:val="24"/>
        </w:rPr>
      </w:pPr>
    </w:p>
    <w:p w:rsidR="0089574F" w:rsidRDefault="0089574F" w:rsidP="0089574F">
      <w:pPr>
        <w:jc w:val="both"/>
        <w:rPr>
          <w:rFonts w:cs="Arial"/>
          <w:szCs w:val="20"/>
        </w:rPr>
      </w:pPr>
    </w:p>
    <w:tbl>
      <w:tblPr>
        <w:tblStyle w:val="Grilledutableau"/>
        <w:tblW w:w="9986" w:type="dxa"/>
        <w:tblInd w:w="-289" w:type="dxa"/>
        <w:tblLook w:val="04A0" w:firstRow="1" w:lastRow="0" w:firstColumn="1" w:lastColumn="0" w:noHBand="0" w:noVBand="1"/>
        <w:tblPrChange w:id="70" w:author="MARCHESIN CHANTAL" w:date="2025-07-04T13:44:00Z">
          <w:tblPr>
            <w:tblStyle w:val="Grilledutableau"/>
            <w:tblW w:w="10208" w:type="dxa"/>
            <w:tblInd w:w="-289" w:type="dxa"/>
            <w:tblLook w:val="04A0" w:firstRow="1" w:lastRow="0" w:firstColumn="1" w:lastColumn="0" w:noHBand="0" w:noVBand="1"/>
          </w:tblPr>
        </w:tblPrChange>
      </w:tblPr>
      <w:tblGrid>
        <w:gridCol w:w="3331"/>
        <w:gridCol w:w="3749"/>
        <w:gridCol w:w="2906"/>
        <w:tblGridChange w:id="71">
          <w:tblGrid>
            <w:gridCol w:w="3331"/>
            <w:gridCol w:w="3749"/>
            <w:gridCol w:w="2906"/>
          </w:tblGrid>
        </w:tblGridChange>
      </w:tblGrid>
      <w:tr w:rsidR="00E6675E" w:rsidTr="00E6675E">
        <w:trPr>
          <w:trHeight w:val="567"/>
          <w:trPrChange w:id="72" w:author="MARCHESIN CHANTAL" w:date="2025-07-04T13:44:00Z">
            <w:trPr>
              <w:wAfter w:w="1" w:type="dxa"/>
              <w:trHeight w:val="567"/>
            </w:trPr>
          </w:trPrChange>
        </w:trPr>
        <w:tc>
          <w:tcPr>
            <w:tcW w:w="3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3" w:author="MARCHESIN CHANTAL" w:date="2025-07-04T13:44:00Z">
              <w:tcPr>
                <w:tcW w:w="3401" w:type="dxa"/>
                <w:vMerge w:val="restar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E6675E" w:rsidRDefault="00E6675E">
            <w:pPr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Liste non exhaustive des produits proposés par le candidat </w:t>
            </w:r>
          </w:p>
        </w:tc>
        <w:tc>
          <w:tcPr>
            <w:tcW w:w="6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4" w:author="MARCHESIN CHANTAL" w:date="2025-07-04T13:44:00Z">
              <w:tcPr>
                <w:tcW w:w="680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E6675E" w:rsidRDefault="00E6675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Liste des références des 3 dernières années</w:t>
            </w:r>
          </w:p>
        </w:tc>
      </w:tr>
      <w:tr w:rsidR="00E6675E" w:rsidTr="00E6675E">
        <w:trPr>
          <w:trHeight w:val="340"/>
          <w:trPrChange w:id="75" w:author="MARCHESIN CHANTAL" w:date="2025-07-04T13:44:00Z">
            <w:trPr>
              <w:wAfter w:w="1" w:type="dxa"/>
              <w:trHeight w:val="340"/>
            </w:trPr>
          </w:trPrChange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6" w:author="MARCHESIN CHANTAL" w:date="2025-07-04T13:44:00Z">
              <w:tcPr>
                <w:tcW w:w="0" w:type="auto"/>
                <w:vMerge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E6675E" w:rsidRDefault="00E6675E">
            <w:pPr>
              <w:rPr>
                <w:rFonts w:cs="Arial"/>
                <w:b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7" w:author="MARCHESIN CHANTAL" w:date="2025-07-04T13:44:00Z">
              <w:tcPr>
                <w:tcW w:w="382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E6675E" w:rsidRDefault="00E6675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Hospitalières</w:t>
            </w: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  <w:tcPrChange w:id="78" w:author="MARCHESIN CHANTAL" w:date="2025-07-04T13:44:00Z">
              <w:tcPr>
                <w:tcW w:w="29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  <w:hideMark/>
              </w:tcPr>
            </w:tcPrChange>
          </w:tcPr>
          <w:p w:rsidR="00E6675E" w:rsidRDefault="00E6675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Autres</w:t>
            </w:r>
          </w:p>
        </w:tc>
      </w:tr>
      <w:tr w:rsidR="00E6675E" w:rsidDel="00E6675E" w:rsidTr="00E6675E">
        <w:trPr>
          <w:trHeight w:val="1701"/>
          <w:del w:id="79" w:author="MARCHESIN CHANTAL" w:date="2025-07-04T13:43:00Z"/>
          <w:trPrChange w:id="80" w:author="MARCHESIN CHANTAL" w:date="2025-07-04T13:44:00Z">
            <w:trPr>
              <w:wAfter w:w="1" w:type="dxa"/>
              <w:trHeight w:val="1701"/>
            </w:trPr>
          </w:trPrChange>
        </w:trPr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1" w:author="MARCHESIN CHANTAL" w:date="2025-07-04T13:44:00Z">
              <w:tcPr>
                <w:tcW w:w="340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E6675E" w:rsidDel="00E6675E" w:rsidRDefault="00E6675E">
            <w:pPr>
              <w:jc w:val="center"/>
              <w:rPr>
                <w:del w:id="82" w:author="MARCHESIN CHANTAL" w:date="2025-07-04T13:43:00Z"/>
                <w:rFonts w:cs="Arial"/>
                <w:szCs w:val="20"/>
              </w:rPr>
            </w:pPr>
          </w:p>
        </w:tc>
        <w:tc>
          <w:tcPr>
            <w:tcW w:w="3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3" w:author="MARCHESIN CHANTAL" w:date="2025-07-04T13:44:00Z">
              <w:tcPr>
                <w:tcW w:w="382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E6675E" w:rsidDel="00E6675E" w:rsidRDefault="00E6675E">
            <w:pPr>
              <w:jc w:val="center"/>
              <w:rPr>
                <w:del w:id="84" w:author="MARCHESIN CHANTAL" w:date="2025-07-04T13:43:00Z"/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85" w:author="MARCHESIN CHANTAL" w:date="2025-07-04T13:44:00Z">
              <w:tcPr>
                <w:tcW w:w="297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:rsidR="00E6675E" w:rsidDel="00E6675E" w:rsidRDefault="00E6675E">
            <w:pPr>
              <w:jc w:val="center"/>
              <w:rPr>
                <w:del w:id="86" w:author="MARCHESIN CHANTAL" w:date="2025-07-04T13:43:00Z"/>
                <w:rFonts w:cs="Arial"/>
                <w:b/>
                <w:bCs/>
                <w:sz w:val="18"/>
                <w:szCs w:val="18"/>
              </w:rPr>
            </w:pPr>
          </w:p>
        </w:tc>
      </w:tr>
      <w:tr w:rsidR="00E6675E" w:rsidTr="00E6675E">
        <w:trPr>
          <w:trHeight w:val="1701"/>
          <w:ins w:id="87" w:author="MARCHESIN CHANTAL" w:date="2025-07-04T13:42:00Z"/>
          <w:trPrChange w:id="88" w:author="MARCHESIN CHANTAL" w:date="2025-07-04T13:44:00Z">
            <w:trPr>
              <w:trHeight w:val="1701"/>
            </w:trPr>
          </w:trPrChange>
        </w:trPr>
        <w:tc>
          <w:tcPr>
            <w:tcW w:w="3331" w:type="dxa"/>
            <w:vAlign w:val="center"/>
            <w:tcPrChange w:id="89" w:author="MARCHESIN CHANTAL" w:date="2025-07-04T13:44:00Z">
              <w:tcPr>
                <w:tcW w:w="3331" w:type="dxa"/>
                <w:vAlign w:val="center"/>
              </w:tcPr>
            </w:tcPrChange>
          </w:tcPr>
          <w:p w:rsidR="00E6675E" w:rsidRDefault="00E6675E" w:rsidP="009C6A20">
            <w:pPr>
              <w:jc w:val="center"/>
              <w:rPr>
                <w:ins w:id="90" w:author="MARCHESIN CHANTAL" w:date="2025-07-04T13:42:00Z"/>
                <w:rFonts w:cs="Arial"/>
                <w:szCs w:val="20"/>
              </w:rPr>
            </w:pPr>
            <w:ins w:id="91" w:author="MARCHESIN CHANTAL" w:date="2025-07-04T13:42:00Z">
              <w:r w:rsidRPr="005C3805">
                <w:rPr>
                  <w:rFonts w:cs="Arial"/>
                  <w:b/>
                  <w:szCs w:val="20"/>
                </w:rPr>
                <w:t>Catégorie 1</w:t>
              </w:r>
            </w:ins>
          </w:p>
        </w:tc>
        <w:tc>
          <w:tcPr>
            <w:tcW w:w="3749" w:type="dxa"/>
            <w:tcPrChange w:id="92" w:author="MARCHESIN CHANTAL" w:date="2025-07-04T13:44:00Z">
              <w:tcPr>
                <w:tcW w:w="3749" w:type="dxa"/>
              </w:tcPr>
            </w:tcPrChange>
          </w:tcPr>
          <w:p w:rsidR="00E6675E" w:rsidRDefault="00E6675E" w:rsidP="009C6A20">
            <w:pPr>
              <w:jc w:val="center"/>
              <w:rPr>
                <w:ins w:id="93" w:author="MARCHESIN CHANTAL" w:date="2025-07-04T13:42:00Z"/>
                <w:rFonts w:cs="Arial"/>
                <w:szCs w:val="20"/>
              </w:rPr>
            </w:pPr>
          </w:p>
        </w:tc>
        <w:tc>
          <w:tcPr>
            <w:tcW w:w="2906" w:type="dxa"/>
            <w:tcPrChange w:id="94" w:author="MARCHESIN CHANTAL" w:date="2025-07-04T13:44:00Z">
              <w:tcPr>
                <w:tcW w:w="2906" w:type="dxa"/>
              </w:tcPr>
            </w:tcPrChange>
          </w:tcPr>
          <w:p w:rsidR="00E6675E" w:rsidRDefault="00E6675E" w:rsidP="009C6A20">
            <w:pPr>
              <w:jc w:val="center"/>
              <w:rPr>
                <w:ins w:id="95" w:author="MARCHESIN CHANTAL" w:date="2025-07-04T13:42:00Z"/>
                <w:rFonts w:cs="Arial"/>
                <w:b/>
                <w:bCs/>
                <w:sz w:val="18"/>
                <w:szCs w:val="18"/>
              </w:rPr>
            </w:pPr>
          </w:p>
        </w:tc>
      </w:tr>
      <w:tr w:rsidR="00E6675E" w:rsidTr="00E6675E">
        <w:trPr>
          <w:trHeight w:val="1701"/>
          <w:ins w:id="96" w:author="MARCHESIN CHANTAL" w:date="2025-07-04T13:42:00Z"/>
          <w:trPrChange w:id="97" w:author="MARCHESIN CHANTAL" w:date="2025-07-04T13:44:00Z">
            <w:trPr>
              <w:trHeight w:val="1701"/>
            </w:trPr>
          </w:trPrChange>
        </w:trPr>
        <w:tc>
          <w:tcPr>
            <w:tcW w:w="3331" w:type="dxa"/>
            <w:vAlign w:val="center"/>
            <w:tcPrChange w:id="98" w:author="MARCHESIN CHANTAL" w:date="2025-07-04T13:44:00Z">
              <w:tcPr>
                <w:tcW w:w="3331" w:type="dxa"/>
                <w:vAlign w:val="center"/>
              </w:tcPr>
            </w:tcPrChange>
          </w:tcPr>
          <w:p w:rsidR="00E6675E" w:rsidRDefault="00E6675E" w:rsidP="009C6A20">
            <w:pPr>
              <w:jc w:val="center"/>
              <w:rPr>
                <w:ins w:id="99" w:author="MARCHESIN CHANTAL" w:date="2025-07-04T13:42:00Z"/>
                <w:rFonts w:cs="Arial"/>
                <w:szCs w:val="20"/>
              </w:rPr>
            </w:pPr>
            <w:ins w:id="100" w:author="MARCHESIN CHANTAL" w:date="2025-07-04T13:42:00Z">
              <w:r w:rsidRPr="005C3805">
                <w:rPr>
                  <w:rFonts w:cs="Arial"/>
                  <w:b/>
                  <w:szCs w:val="20"/>
                </w:rPr>
                <w:t>Catégorie 2</w:t>
              </w:r>
            </w:ins>
          </w:p>
        </w:tc>
        <w:tc>
          <w:tcPr>
            <w:tcW w:w="3749" w:type="dxa"/>
            <w:tcPrChange w:id="101" w:author="MARCHESIN CHANTAL" w:date="2025-07-04T13:44:00Z">
              <w:tcPr>
                <w:tcW w:w="3749" w:type="dxa"/>
              </w:tcPr>
            </w:tcPrChange>
          </w:tcPr>
          <w:p w:rsidR="00E6675E" w:rsidRDefault="00E6675E" w:rsidP="009C6A20">
            <w:pPr>
              <w:jc w:val="center"/>
              <w:rPr>
                <w:ins w:id="102" w:author="MARCHESIN CHANTAL" w:date="2025-07-04T13:42:00Z"/>
                <w:rFonts w:cs="Arial"/>
                <w:szCs w:val="20"/>
              </w:rPr>
            </w:pPr>
          </w:p>
        </w:tc>
        <w:tc>
          <w:tcPr>
            <w:tcW w:w="2906" w:type="dxa"/>
            <w:tcPrChange w:id="103" w:author="MARCHESIN CHANTAL" w:date="2025-07-04T13:44:00Z">
              <w:tcPr>
                <w:tcW w:w="2906" w:type="dxa"/>
              </w:tcPr>
            </w:tcPrChange>
          </w:tcPr>
          <w:p w:rsidR="00E6675E" w:rsidRDefault="00E6675E" w:rsidP="009C6A20">
            <w:pPr>
              <w:jc w:val="center"/>
              <w:rPr>
                <w:ins w:id="104" w:author="MARCHESIN CHANTAL" w:date="2025-07-04T13:42:00Z"/>
                <w:rFonts w:cs="Arial"/>
                <w:b/>
                <w:bCs/>
                <w:sz w:val="18"/>
                <w:szCs w:val="18"/>
              </w:rPr>
            </w:pPr>
          </w:p>
        </w:tc>
      </w:tr>
      <w:tr w:rsidR="00E6675E" w:rsidTr="00E6675E">
        <w:trPr>
          <w:trHeight w:val="1701"/>
          <w:ins w:id="105" w:author="MARCHESIN CHANTAL" w:date="2025-07-04T13:42:00Z"/>
          <w:trPrChange w:id="106" w:author="MARCHESIN CHANTAL" w:date="2025-07-04T13:44:00Z">
            <w:trPr>
              <w:trHeight w:val="1701"/>
            </w:trPr>
          </w:trPrChange>
        </w:trPr>
        <w:tc>
          <w:tcPr>
            <w:tcW w:w="3331" w:type="dxa"/>
            <w:vAlign w:val="center"/>
            <w:tcPrChange w:id="107" w:author="MARCHESIN CHANTAL" w:date="2025-07-04T13:44:00Z">
              <w:tcPr>
                <w:tcW w:w="3331" w:type="dxa"/>
                <w:vAlign w:val="center"/>
              </w:tcPr>
            </w:tcPrChange>
          </w:tcPr>
          <w:p w:rsidR="00E6675E" w:rsidRDefault="00E6675E" w:rsidP="009C6A20">
            <w:pPr>
              <w:jc w:val="center"/>
              <w:rPr>
                <w:ins w:id="108" w:author="MARCHESIN CHANTAL" w:date="2025-07-04T13:42:00Z"/>
                <w:rFonts w:cs="Arial"/>
                <w:szCs w:val="20"/>
              </w:rPr>
            </w:pPr>
            <w:ins w:id="109" w:author="MARCHESIN CHANTAL" w:date="2025-07-04T13:42:00Z">
              <w:r w:rsidRPr="005C3805">
                <w:rPr>
                  <w:rFonts w:cs="Arial"/>
                  <w:b/>
                  <w:szCs w:val="20"/>
                </w:rPr>
                <w:t xml:space="preserve">Catégorie </w:t>
              </w:r>
              <w:r>
                <w:rPr>
                  <w:rFonts w:cs="Arial"/>
                  <w:b/>
                  <w:szCs w:val="20"/>
                </w:rPr>
                <w:t>3</w:t>
              </w:r>
            </w:ins>
          </w:p>
        </w:tc>
        <w:tc>
          <w:tcPr>
            <w:tcW w:w="3749" w:type="dxa"/>
            <w:tcPrChange w:id="110" w:author="MARCHESIN CHANTAL" w:date="2025-07-04T13:44:00Z">
              <w:tcPr>
                <w:tcW w:w="3749" w:type="dxa"/>
              </w:tcPr>
            </w:tcPrChange>
          </w:tcPr>
          <w:p w:rsidR="00E6675E" w:rsidRDefault="00E6675E" w:rsidP="009C6A20">
            <w:pPr>
              <w:jc w:val="center"/>
              <w:rPr>
                <w:ins w:id="111" w:author="MARCHESIN CHANTAL" w:date="2025-07-04T13:42:00Z"/>
                <w:rFonts w:cs="Arial"/>
                <w:szCs w:val="20"/>
              </w:rPr>
            </w:pPr>
          </w:p>
        </w:tc>
        <w:tc>
          <w:tcPr>
            <w:tcW w:w="2906" w:type="dxa"/>
            <w:tcPrChange w:id="112" w:author="MARCHESIN CHANTAL" w:date="2025-07-04T13:44:00Z">
              <w:tcPr>
                <w:tcW w:w="2906" w:type="dxa"/>
              </w:tcPr>
            </w:tcPrChange>
          </w:tcPr>
          <w:p w:rsidR="00E6675E" w:rsidRDefault="00E6675E" w:rsidP="009C6A20">
            <w:pPr>
              <w:jc w:val="center"/>
              <w:rPr>
                <w:ins w:id="113" w:author="MARCHESIN CHANTAL" w:date="2025-07-04T13:42:00Z"/>
                <w:rFonts w:cs="Arial"/>
                <w:b/>
                <w:bCs/>
                <w:sz w:val="18"/>
                <w:szCs w:val="18"/>
              </w:rPr>
            </w:pPr>
          </w:p>
        </w:tc>
      </w:tr>
      <w:tr w:rsidR="00E6675E" w:rsidTr="00E6675E">
        <w:trPr>
          <w:trHeight w:val="1701"/>
          <w:ins w:id="114" w:author="MARCHESIN CHANTAL" w:date="2025-07-04T13:42:00Z"/>
          <w:trPrChange w:id="115" w:author="MARCHESIN CHANTAL" w:date="2025-07-04T13:44:00Z">
            <w:trPr>
              <w:trHeight w:val="1701"/>
            </w:trPr>
          </w:trPrChange>
        </w:trPr>
        <w:tc>
          <w:tcPr>
            <w:tcW w:w="3331" w:type="dxa"/>
            <w:vAlign w:val="center"/>
            <w:tcPrChange w:id="116" w:author="MARCHESIN CHANTAL" w:date="2025-07-04T13:44:00Z">
              <w:tcPr>
                <w:tcW w:w="3331" w:type="dxa"/>
                <w:vAlign w:val="center"/>
              </w:tcPr>
            </w:tcPrChange>
          </w:tcPr>
          <w:p w:rsidR="00E6675E" w:rsidRDefault="00E6675E" w:rsidP="009C6A20">
            <w:pPr>
              <w:jc w:val="center"/>
              <w:rPr>
                <w:ins w:id="117" w:author="MARCHESIN CHANTAL" w:date="2025-07-04T13:42:00Z"/>
                <w:rFonts w:cs="Arial"/>
                <w:szCs w:val="20"/>
              </w:rPr>
            </w:pPr>
            <w:ins w:id="118" w:author="MARCHESIN CHANTAL" w:date="2025-07-04T13:42:00Z">
              <w:r w:rsidRPr="005C3805">
                <w:rPr>
                  <w:rFonts w:cs="Arial"/>
                  <w:b/>
                  <w:szCs w:val="20"/>
                </w:rPr>
                <w:t>Catégorie 4</w:t>
              </w:r>
            </w:ins>
          </w:p>
        </w:tc>
        <w:tc>
          <w:tcPr>
            <w:tcW w:w="3749" w:type="dxa"/>
            <w:tcPrChange w:id="119" w:author="MARCHESIN CHANTAL" w:date="2025-07-04T13:44:00Z">
              <w:tcPr>
                <w:tcW w:w="3749" w:type="dxa"/>
              </w:tcPr>
            </w:tcPrChange>
          </w:tcPr>
          <w:p w:rsidR="00E6675E" w:rsidRDefault="00E6675E" w:rsidP="009C6A20">
            <w:pPr>
              <w:jc w:val="center"/>
              <w:rPr>
                <w:ins w:id="120" w:author="MARCHESIN CHANTAL" w:date="2025-07-04T13:42:00Z"/>
                <w:rFonts w:cs="Arial"/>
                <w:szCs w:val="20"/>
              </w:rPr>
            </w:pPr>
          </w:p>
        </w:tc>
        <w:tc>
          <w:tcPr>
            <w:tcW w:w="2906" w:type="dxa"/>
            <w:tcPrChange w:id="121" w:author="MARCHESIN CHANTAL" w:date="2025-07-04T13:44:00Z">
              <w:tcPr>
                <w:tcW w:w="2906" w:type="dxa"/>
              </w:tcPr>
            </w:tcPrChange>
          </w:tcPr>
          <w:p w:rsidR="00E6675E" w:rsidRDefault="00E6675E" w:rsidP="009C6A20">
            <w:pPr>
              <w:jc w:val="center"/>
              <w:rPr>
                <w:ins w:id="122" w:author="MARCHESIN CHANTAL" w:date="2025-07-04T13:42:00Z"/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89574F" w:rsidRDefault="0089574F" w:rsidP="0089574F">
      <w:pPr>
        <w:jc w:val="both"/>
        <w:rPr>
          <w:rFonts w:cs="Arial"/>
          <w:szCs w:val="20"/>
        </w:rPr>
      </w:pPr>
    </w:p>
    <w:p w:rsidR="00BC35E7" w:rsidRDefault="00BC35E7">
      <w:pPr>
        <w:rPr>
          <w:rFonts w:cs="Arial"/>
          <w:szCs w:val="20"/>
        </w:rPr>
      </w:pPr>
    </w:p>
    <w:p w:rsidR="00206521" w:rsidRDefault="00206521">
      <w:pPr>
        <w:jc w:val="both"/>
        <w:rPr>
          <w:rFonts w:cs="Arial"/>
          <w:szCs w:val="20"/>
        </w:rPr>
      </w:pPr>
    </w:p>
    <w:p w:rsidR="00F5379F" w:rsidRDefault="00561267" w:rsidP="00513C00">
      <w:pPr>
        <w:pStyle w:val="Titre1"/>
        <w:rPr>
          <w:szCs w:val="20"/>
        </w:rPr>
      </w:pPr>
      <w:r w:rsidRPr="00644187">
        <w:t xml:space="preserve">Critère </w:t>
      </w:r>
      <w:r>
        <w:t xml:space="preserve">capacité technique : </w:t>
      </w:r>
      <w:r w:rsidRPr="00644187">
        <w:t>moyens humains</w:t>
      </w:r>
      <w:r>
        <w:rPr>
          <w:szCs w:val="20"/>
        </w:rPr>
        <w:t xml:space="preserve"> </w:t>
      </w:r>
    </w:p>
    <w:p w:rsidR="00AC13B0" w:rsidRDefault="00AC13B0" w:rsidP="00ED1A7F">
      <w:pPr>
        <w:spacing w:after="160" w:line="259" w:lineRule="auto"/>
        <w:contextualSpacing/>
        <w:jc w:val="both"/>
      </w:pPr>
    </w:p>
    <w:p w:rsidR="00AC13B0" w:rsidRDefault="00AC13B0" w:rsidP="00ED1A7F">
      <w:pPr>
        <w:spacing w:after="160" w:line="259" w:lineRule="auto"/>
        <w:contextualSpacing/>
        <w:jc w:val="both"/>
        <w:rPr>
          <w:rFonts w:cs="Arial"/>
        </w:rPr>
      </w:pPr>
    </w:p>
    <w:p w:rsidR="00ED1A7F" w:rsidRPr="00644187" w:rsidRDefault="00ED1A7F" w:rsidP="00ED1A7F">
      <w:pPr>
        <w:spacing w:after="160" w:line="259" w:lineRule="auto"/>
        <w:contextualSpacing/>
        <w:jc w:val="both"/>
        <w:rPr>
          <w:rFonts w:eastAsiaTheme="minorHAnsi" w:cs="Arial"/>
          <w:lang w:eastAsia="en-US"/>
        </w:rPr>
      </w:pPr>
      <w:r w:rsidRPr="00644187">
        <w:rPr>
          <w:rFonts w:cs="Arial"/>
        </w:rPr>
        <w:t xml:space="preserve">Effectif </w:t>
      </w:r>
      <w:r>
        <w:rPr>
          <w:rFonts w:cs="Arial"/>
        </w:rPr>
        <w:t xml:space="preserve">moyen </w:t>
      </w:r>
      <w:r w:rsidRPr="00644187">
        <w:rPr>
          <w:rFonts w:cs="Arial"/>
        </w:rPr>
        <w:t>affecté au sein de la société.</w:t>
      </w:r>
    </w:p>
    <w:p w:rsidR="00ED1A7F" w:rsidRPr="00644187" w:rsidRDefault="00ED1A7F" w:rsidP="00ED1A7F">
      <w:pPr>
        <w:jc w:val="both"/>
        <w:rPr>
          <w:rFonts w:cs="Arial"/>
          <w:szCs w:val="20"/>
        </w:rPr>
      </w:pPr>
    </w:p>
    <w:tbl>
      <w:tblPr>
        <w:tblW w:w="1020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5249"/>
      </w:tblGrid>
      <w:tr w:rsidR="00ED1A7F" w:rsidRPr="009D5F7E" w:rsidTr="00E1674F">
        <w:trPr>
          <w:cantSplit/>
          <w:trHeight w:val="1144"/>
        </w:trPr>
        <w:tc>
          <w:tcPr>
            <w:tcW w:w="4957" w:type="dxa"/>
            <w:vAlign w:val="center"/>
          </w:tcPr>
          <w:p w:rsidR="00ED1A7F" w:rsidRPr="00644187" w:rsidRDefault="00ED1A7F" w:rsidP="009D02E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Catégories</w:t>
            </w:r>
          </w:p>
        </w:tc>
        <w:tc>
          <w:tcPr>
            <w:tcW w:w="5249" w:type="dxa"/>
            <w:vAlign w:val="center"/>
          </w:tcPr>
          <w:p w:rsidR="00ED1A7F" w:rsidRPr="00644187" w:rsidRDefault="00B20E9F" w:rsidP="009D02E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Effectif tota</w:t>
            </w:r>
            <w:r>
              <w:rPr>
                <w:rFonts w:cs="Arial"/>
                <w:b/>
                <w:bCs/>
                <w:sz w:val="18"/>
                <w:szCs w:val="18"/>
              </w:rPr>
              <w:t>l</w:t>
            </w:r>
            <w:r w:rsidR="008716BC">
              <w:rPr>
                <w:rFonts w:cs="Arial"/>
                <w:b/>
                <w:bCs/>
                <w:sz w:val="18"/>
                <w:szCs w:val="18"/>
              </w:rPr>
              <w:t xml:space="preserve"> qui sera</w:t>
            </w:r>
            <w:r w:rsidR="00ED1A7F" w:rsidRPr="00644187">
              <w:rPr>
                <w:rFonts w:cs="Arial"/>
                <w:b/>
                <w:bCs/>
                <w:sz w:val="18"/>
                <w:szCs w:val="18"/>
              </w:rPr>
              <w:t xml:space="preserve"> dédié </w:t>
            </w:r>
            <w:r w:rsidR="00ED1A7F">
              <w:rPr>
                <w:rFonts w:cs="Arial"/>
                <w:b/>
                <w:bCs/>
                <w:sz w:val="18"/>
                <w:szCs w:val="18"/>
              </w:rPr>
              <w:t>à l’exécution du marché</w:t>
            </w:r>
          </w:p>
        </w:tc>
      </w:tr>
      <w:tr w:rsidR="00ED1A7F" w:rsidRPr="009D5F7E" w:rsidTr="00E1674F">
        <w:trPr>
          <w:trHeight w:val="567"/>
        </w:trPr>
        <w:tc>
          <w:tcPr>
            <w:tcW w:w="4957" w:type="dxa"/>
            <w:vAlign w:val="center"/>
          </w:tcPr>
          <w:p w:rsidR="00ED1A7F" w:rsidRPr="00644187" w:rsidRDefault="00ED1A7F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Personnel(s) dédié(s) à l’accompagnement de l’exécution du marché</w:t>
            </w:r>
          </w:p>
        </w:tc>
        <w:tc>
          <w:tcPr>
            <w:tcW w:w="5249" w:type="dxa"/>
            <w:vAlign w:val="center"/>
          </w:tcPr>
          <w:p w:rsidR="00ED1A7F" w:rsidRPr="00644187" w:rsidRDefault="00ED1A7F" w:rsidP="009D02EB">
            <w:pPr>
              <w:rPr>
                <w:rFonts w:cs="Arial"/>
                <w:bCs/>
                <w:sz w:val="18"/>
                <w:szCs w:val="18"/>
              </w:rPr>
            </w:pPr>
          </w:p>
        </w:tc>
      </w:tr>
      <w:tr w:rsidR="00ED1A7F" w:rsidRPr="009D5F7E" w:rsidTr="00E1674F">
        <w:trPr>
          <w:trHeight w:val="567"/>
        </w:trPr>
        <w:tc>
          <w:tcPr>
            <w:tcW w:w="4957" w:type="dxa"/>
            <w:vAlign w:val="center"/>
          </w:tcPr>
          <w:p w:rsidR="00ED1A7F" w:rsidRPr="00644187" w:rsidRDefault="00ED1A7F" w:rsidP="009D02EB">
            <w:pPr>
              <w:ind w:left="142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Personnel(s) dédié(s) au traitement des commandes</w:t>
            </w:r>
            <w:r w:rsidR="008C13E5">
              <w:rPr>
                <w:rFonts w:cs="Arial"/>
                <w:b/>
                <w:sz w:val="18"/>
                <w:szCs w:val="18"/>
              </w:rPr>
              <w:t xml:space="preserve">, </w:t>
            </w:r>
            <w:r>
              <w:rPr>
                <w:rFonts w:cs="Arial"/>
                <w:b/>
                <w:sz w:val="18"/>
                <w:szCs w:val="18"/>
              </w:rPr>
              <w:t xml:space="preserve">litiges, </w:t>
            </w:r>
            <w:r w:rsidR="008C13E5">
              <w:rPr>
                <w:rFonts w:cs="Arial"/>
                <w:b/>
                <w:sz w:val="18"/>
                <w:szCs w:val="18"/>
              </w:rPr>
              <w:t>facturation</w:t>
            </w:r>
            <w:proofErr w:type="gramStart"/>
            <w:r w:rsidR="008C13E5">
              <w:rPr>
                <w:rFonts w:cs="Arial"/>
                <w:b/>
                <w:sz w:val="18"/>
                <w:szCs w:val="18"/>
              </w:rPr>
              <w:t xml:space="preserve"> ,</w:t>
            </w:r>
            <w:r>
              <w:rPr>
                <w:rFonts w:cs="Arial"/>
                <w:b/>
                <w:sz w:val="18"/>
                <w:szCs w:val="18"/>
              </w:rPr>
              <w:t>…</w:t>
            </w:r>
            <w:proofErr w:type="gramEnd"/>
          </w:p>
        </w:tc>
        <w:tc>
          <w:tcPr>
            <w:tcW w:w="5249" w:type="dxa"/>
            <w:vAlign w:val="center"/>
          </w:tcPr>
          <w:p w:rsidR="00ED1A7F" w:rsidRPr="00644187" w:rsidRDefault="00ED1A7F" w:rsidP="009D02EB">
            <w:pPr>
              <w:rPr>
                <w:rFonts w:cs="Arial"/>
                <w:bCs/>
                <w:sz w:val="18"/>
                <w:szCs w:val="18"/>
              </w:rPr>
            </w:pPr>
          </w:p>
        </w:tc>
      </w:tr>
      <w:tr w:rsidR="00B24D3C" w:rsidRPr="009D5F7E" w:rsidTr="00E1674F">
        <w:trPr>
          <w:trHeight w:val="567"/>
          <w:ins w:id="123" w:author="Laetitia RIZZOTTODOSSIN" w:date="2025-07-03T19:38:00Z"/>
        </w:trPr>
        <w:tc>
          <w:tcPr>
            <w:tcW w:w="4957" w:type="dxa"/>
            <w:vAlign w:val="center"/>
          </w:tcPr>
          <w:p w:rsidR="00B24D3C" w:rsidRPr="00644187" w:rsidRDefault="00B24D3C" w:rsidP="009D02EB">
            <w:pPr>
              <w:ind w:left="142"/>
              <w:rPr>
                <w:ins w:id="124" w:author="Laetitia RIZZOTTODOSSIN" w:date="2025-07-03T19:38:00Z"/>
                <w:rFonts w:cs="Arial"/>
                <w:b/>
                <w:sz w:val="18"/>
                <w:szCs w:val="18"/>
              </w:rPr>
            </w:pPr>
            <w:ins w:id="125" w:author="Laetitia RIZZOTTODOSSIN" w:date="2025-07-03T19:38:00Z">
              <w:r>
                <w:rPr>
                  <w:rFonts w:cs="Arial"/>
                  <w:b/>
                  <w:sz w:val="18"/>
                  <w:szCs w:val="18"/>
                </w:rPr>
                <w:t>Nombre de form</w:t>
              </w:r>
            </w:ins>
            <w:ins w:id="126" w:author="Laetitia RIZZOTTODOSSIN" w:date="2025-07-03T19:39:00Z">
              <w:r>
                <w:rPr>
                  <w:rFonts w:cs="Arial"/>
                  <w:b/>
                  <w:sz w:val="18"/>
                  <w:szCs w:val="18"/>
                </w:rPr>
                <w:t>ateurs</w:t>
              </w:r>
            </w:ins>
          </w:p>
        </w:tc>
        <w:tc>
          <w:tcPr>
            <w:tcW w:w="5249" w:type="dxa"/>
            <w:vAlign w:val="center"/>
          </w:tcPr>
          <w:p w:rsidR="00B24D3C" w:rsidRPr="00644187" w:rsidRDefault="00B24D3C" w:rsidP="009D02EB">
            <w:pPr>
              <w:rPr>
                <w:ins w:id="127" w:author="Laetitia RIZZOTTODOSSIN" w:date="2025-07-03T19:38:00Z"/>
                <w:rFonts w:cs="Arial"/>
                <w:bCs/>
                <w:sz w:val="18"/>
                <w:szCs w:val="18"/>
              </w:rPr>
            </w:pPr>
          </w:p>
        </w:tc>
      </w:tr>
      <w:tr w:rsidR="00ED1A7F" w:rsidRPr="009D5F7E" w:rsidTr="00E1674F">
        <w:trPr>
          <w:trHeight w:val="567"/>
        </w:trPr>
        <w:tc>
          <w:tcPr>
            <w:tcW w:w="4957" w:type="dxa"/>
            <w:vAlign w:val="center"/>
          </w:tcPr>
          <w:p w:rsidR="00ED1A7F" w:rsidRPr="00644187" w:rsidRDefault="00ED1A7F" w:rsidP="009D02EB">
            <w:pPr>
              <w:ind w:left="142"/>
              <w:rPr>
                <w:rFonts w:cs="Arial"/>
                <w:b/>
                <w:sz w:val="18"/>
                <w:szCs w:val="18"/>
              </w:rPr>
            </w:pPr>
            <w:r w:rsidRPr="00644187">
              <w:rPr>
                <w:rFonts w:cs="Arial"/>
                <w:b/>
                <w:sz w:val="18"/>
                <w:szCs w:val="18"/>
              </w:rPr>
              <w:t>Total</w:t>
            </w:r>
          </w:p>
        </w:tc>
        <w:tc>
          <w:tcPr>
            <w:tcW w:w="5249" w:type="dxa"/>
            <w:vAlign w:val="center"/>
          </w:tcPr>
          <w:p w:rsidR="00ED1A7F" w:rsidRPr="00644187" w:rsidRDefault="00ED1A7F" w:rsidP="009D02EB">
            <w:pPr>
              <w:rPr>
                <w:rFonts w:cs="Arial"/>
                <w:bCs/>
                <w:sz w:val="18"/>
                <w:szCs w:val="18"/>
              </w:rPr>
            </w:pPr>
          </w:p>
        </w:tc>
      </w:tr>
    </w:tbl>
    <w:p w:rsidR="00ED1A7F" w:rsidRPr="00644187" w:rsidRDefault="00ED1A7F" w:rsidP="00ED1A7F">
      <w:pPr>
        <w:jc w:val="both"/>
        <w:rPr>
          <w:rFonts w:cs="Arial"/>
          <w:szCs w:val="20"/>
        </w:rPr>
      </w:pPr>
    </w:p>
    <w:p w:rsidR="00ED1A7F" w:rsidRPr="00644187" w:rsidRDefault="00ED1A7F" w:rsidP="00ED1A7F">
      <w:pPr>
        <w:tabs>
          <w:tab w:val="left" w:pos="851"/>
        </w:tabs>
        <w:ind w:left="567"/>
        <w:jc w:val="both"/>
        <w:rPr>
          <w:rFonts w:cs="Arial"/>
          <w:i/>
          <w:sz w:val="18"/>
          <w:szCs w:val="18"/>
        </w:rPr>
      </w:pPr>
      <w:r w:rsidRPr="00644187">
        <w:rPr>
          <w:rFonts w:cs="Arial"/>
          <w:i/>
          <w:sz w:val="18"/>
          <w:szCs w:val="18"/>
        </w:rPr>
        <w:t>(1)</w:t>
      </w:r>
      <w:r w:rsidRPr="00644187">
        <w:rPr>
          <w:rFonts w:cs="Arial"/>
          <w:i/>
          <w:sz w:val="18"/>
          <w:szCs w:val="18"/>
        </w:rPr>
        <w:tab/>
        <w:t>Indiquer l'effectif en « équivalent plein temps ».</w:t>
      </w:r>
    </w:p>
    <w:p w:rsidR="00DC6818" w:rsidRDefault="00DC6818" w:rsidP="00DC6818"/>
    <w:p w:rsidR="00DC6818" w:rsidRPr="00DC6818" w:rsidRDefault="00DC6818" w:rsidP="00DC6818"/>
    <w:p w:rsidR="00F042F8" w:rsidRPr="00F042F8" w:rsidRDefault="00F042F8" w:rsidP="00F042F8"/>
    <w:p w:rsidR="00F5379F" w:rsidRPr="00644187" w:rsidRDefault="00F5379F" w:rsidP="00F5379F">
      <w:pPr>
        <w:pStyle w:val="Titre1"/>
      </w:pPr>
      <w:r w:rsidRPr="00644187">
        <w:t>Critère solidité financière du candidat</w:t>
      </w:r>
    </w:p>
    <w:p w:rsidR="00A26814" w:rsidRDefault="00A26814" w:rsidP="00A26814">
      <w:pPr>
        <w:jc w:val="both"/>
        <w:rPr>
          <w:rFonts w:cs="Arial"/>
          <w:szCs w:val="20"/>
        </w:rPr>
      </w:pPr>
    </w:p>
    <w:p w:rsidR="0030206E" w:rsidRPr="00644187" w:rsidRDefault="0030206E" w:rsidP="00A26814">
      <w:pPr>
        <w:jc w:val="both"/>
        <w:rPr>
          <w:rFonts w:cs="Arial"/>
          <w:szCs w:val="20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985"/>
        <w:gridCol w:w="1985"/>
        <w:gridCol w:w="1985"/>
      </w:tblGrid>
      <w:tr w:rsidR="00A26814" w:rsidRPr="009D5F7E" w:rsidTr="00453491">
        <w:trPr>
          <w:cantSplit/>
          <w:trHeight w:val="567"/>
          <w:jc w:val="center"/>
        </w:trPr>
        <w:tc>
          <w:tcPr>
            <w:tcW w:w="4253" w:type="dxa"/>
            <w:vAlign w:val="center"/>
          </w:tcPr>
          <w:p w:rsidR="00A26814" w:rsidRPr="00644187" w:rsidRDefault="00A26814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26814" w:rsidRPr="00644187" w:rsidRDefault="00A26814" w:rsidP="009D02E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202</w:t>
            </w:r>
            <w:r w:rsidR="00EE3326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:rsidR="00A26814" w:rsidRPr="00644187" w:rsidRDefault="00A26814" w:rsidP="009D02E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202</w:t>
            </w:r>
            <w:r w:rsidR="00EE3326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:rsidR="00A26814" w:rsidRPr="00644187" w:rsidRDefault="00A26814" w:rsidP="009D02E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202</w:t>
            </w:r>
            <w:r w:rsidR="00EE3326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</w:tr>
      <w:tr w:rsidR="00A26814" w:rsidRPr="009D5F7E" w:rsidTr="00453491">
        <w:trPr>
          <w:cantSplit/>
          <w:trHeight w:val="567"/>
          <w:jc w:val="center"/>
        </w:trPr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A26814" w:rsidRPr="00644187" w:rsidRDefault="00A26814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Chiffre d'affaire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global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  <w:tr w:rsidR="00E6675E" w:rsidRPr="009D5F7E" w:rsidTr="00E6675E">
        <w:trPr>
          <w:cantSplit/>
          <w:trHeight w:val="567"/>
          <w:jc w:val="center"/>
          <w:ins w:id="128" w:author="MARCHESIN CHANTAL" w:date="2025-07-04T13:45:00Z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E" w:rsidRPr="00644187" w:rsidRDefault="00E6675E" w:rsidP="009C6A20">
            <w:pPr>
              <w:ind w:left="142"/>
              <w:rPr>
                <w:ins w:id="129" w:author="MARCHESIN CHANTAL" w:date="2025-07-04T13:45:00Z"/>
                <w:rFonts w:cs="Arial"/>
                <w:b/>
                <w:bCs/>
                <w:sz w:val="18"/>
                <w:szCs w:val="18"/>
              </w:rPr>
            </w:pPr>
            <w:ins w:id="130" w:author="MARCHESIN CHANTAL" w:date="2025-07-04T13:45:00Z">
              <w:r w:rsidRPr="00644187">
                <w:rPr>
                  <w:rFonts w:cs="Arial"/>
                  <w:b/>
                  <w:bCs/>
                  <w:sz w:val="18"/>
                  <w:szCs w:val="18"/>
                </w:rPr>
                <w:t>Chiffre d'affaire</w:t>
              </w:r>
              <w:r>
                <w:rPr>
                  <w:rFonts w:cs="Arial"/>
                  <w:b/>
                  <w:bCs/>
                  <w:sz w:val="18"/>
                  <w:szCs w:val="18"/>
                </w:rPr>
                <w:t xml:space="preserve"> concernant la catégorie 1</w:t>
              </w:r>
            </w:ins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E" w:rsidRPr="00644187" w:rsidRDefault="00E6675E" w:rsidP="009C6A20">
            <w:pPr>
              <w:jc w:val="both"/>
              <w:rPr>
                <w:ins w:id="131" w:author="MARCHESIN CHANTAL" w:date="2025-07-04T13:45:00Z"/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E" w:rsidRPr="00644187" w:rsidRDefault="00E6675E" w:rsidP="009C6A20">
            <w:pPr>
              <w:jc w:val="both"/>
              <w:rPr>
                <w:ins w:id="132" w:author="MARCHESIN CHANTAL" w:date="2025-07-04T13:45:00Z"/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E" w:rsidRPr="00644187" w:rsidRDefault="00E6675E" w:rsidP="009C6A20">
            <w:pPr>
              <w:jc w:val="both"/>
              <w:rPr>
                <w:ins w:id="133" w:author="MARCHESIN CHANTAL" w:date="2025-07-04T13:45:00Z"/>
                <w:rFonts w:cs="Arial"/>
                <w:sz w:val="18"/>
                <w:szCs w:val="18"/>
              </w:rPr>
            </w:pPr>
          </w:p>
        </w:tc>
      </w:tr>
      <w:tr w:rsidR="00E6675E" w:rsidRPr="009D5F7E" w:rsidTr="00E6675E">
        <w:trPr>
          <w:cantSplit/>
          <w:trHeight w:val="567"/>
          <w:jc w:val="center"/>
          <w:ins w:id="134" w:author="MARCHESIN CHANTAL" w:date="2025-07-04T13:45:00Z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E" w:rsidRPr="00644187" w:rsidRDefault="00E6675E" w:rsidP="009C6A20">
            <w:pPr>
              <w:ind w:left="142"/>
              <w:rPr>
                <w:ins w:id="135" w:author="MARCHESIN CHANTAL" w:date="2025-07-04T13:45:00Z"/>
                <w:rFonts w:cs="Arial"/>
                <w:b/>
                <w:bCs/>
                <w:sz w:val="18"/>
                <w:szCs w:val="18"/>
              </w:rPr>
            </w:pPr>
            <w:ins w:id="136" w:author="MARCHESIN CHANTAL" w:date="2025-07-04T13:45:00Z">
              <w:r w:rsidRPr="00644187">
                <w:rPr>
                  <w:rFonts w:cs="Arial"/>
                  <w:b/>
                  <w:bCs/>
                  <w:sz w:val="18"/>
                  <w:szCs w:val="18"/>
                </w:rPr>
                <w:t>Chiffre d'affaire</w:t>
              </w:r>
              <w:r>
                <w:rPr>
                  <w:rFonts w:cs="Arial"/>
                  <w:b/>
                  <w:bCs/>
                  <w:sz w:val="18"/>
                  <w:szCs w:val="18"/>
                </w:rPr>
                <w:t xml:space="preserve"> concernant la catégorie 2</w:t>
              </w:r>
            </w:ins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E" w:rsidRPr="00644187" w:rsidRDefault="00E6675E" w:rsidP="009C6A20">
            <w:pPr>
              <w:jc w:val="both"/>
              <w:rPr>
                <w:ins w:id="137" w:author="MARCHESIN CHANTAL" w:date="2025-07-04T13:45:00Z"/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E" w:rsidRPr="00644187" w:rsidRDefault="00E6675E" w:rsidP="009C6A20">
            <w:pPr>
              <w:jc w:val="both"/>
              <w:rPr>
                <w:ins w:id="138" w:author="MARCHESIN CHANTAL" w:date="2025-07-04T13:45:00Z"/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E" w:rsidRPr="00644187" w:rsidRDefault="00E6675E" w:rsidP="009C6A20">
            <w:pPr>
              <w:jc w:val="both"/>
              <w:rPr>
                <w:ins w:id="139" w:author="MARCHESIN CHANTAL" w:date="2025-07-04T13:45:00Z"/>
                <w:rFonts w:cs="Arial"/>
                <w:sz w:val="18"/>
                <w:szCs w:val="18"/>
              </w:rPr>
            </w:pPr>
          </w:p>
        </w:tc>
      </w:tr>
      <w:tr w:rsidR="00E6675E" w:rsidRPr="009D5F7E" w:rsidTr="00E6675E">
        <w:trPr>
          <w:cantSplit/>
          <w:trHeight w:val="567"/>
          <w:jc w:val="center"/>
          <w:ins w:id="140" w:author="MARCHESIN CHANTAL" w:date="2025-07-04T13:45:00Z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E" w:rsidRPr="00E6675E" w:rsidRDefault="00E6675E" w:rsidP="009C6A20">
            <w:pPr>
              <w:ind w:left="142"/>
              <w:rPr>
                <w:ins w:id="141" w:author="MARCHESIN CHANTAL" w:date="2025-07-04T13:45:00Z"/>
                <w:rFonts w:cs="Arial"/>
                <w:b/>
                <w:bCs/>
                <w:sz w:val="18"/>
                <w:szCs w:val="18"/>
              </w:rPr>
            </w:pPr>
            <w:ins w:id="142" w:author="MARCHESIN CHANTAL" w:date="2025-07-04T13:45:00Z">
              <w:r w:rsidRPr="00644187">
                <w:rPr>
                  <w:rFonts w:cs="Arial"/>
                  <w:b/>
                  <w:bCs/>
                  <w:sz w:val="18"/>
                  <w:szCs w:val="18"/>
                </w:rPr>
                <w:t>Chiffre d'affaire</w:t>
              </w:r>
              <w:r>
                <w:rPr>
                  <w:rFonts w:cs="Arial"/>
                  <w:b/>
                  <w:bCs/>
                  <w:sz w:val="18"/>
                  <w:szCs w:val="18"/>
                </w:rPr>
                <w:t xml:space="preserve"> concernant la catégorie 3</w:t>
              </w:r>
            </w:ins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E" w:rsidRPr="00644187" w:rsidRDefault="00E6675E" w:rsidP="009C6A20">
            <w:pPr>
              <w:jc w:val="both"/>
              <w:rPr>
                <w:ins w:id="143" w:author="MARCHESIN CHANTAL" w:date="2025-07-04T13:45:00Z"/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E" w:rsidRPr="00644187" w:rsidRDefault="00E6675E" w:rsidP="009C6A20">
            <w:pPr>
              <w:jc w:val="both"/>
              <w:rPr>
                <w:ins w:id="144" w:author="MARCHESIN CHANTAL" w:date="2025-07-04T13:45:00Z"/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E" w:rsidRPr="00644187" w:rsidRDefault="00E6675E" w:rsidP="009C6A20">
            <w:pPr>
              <w:jc w:val="both"/>
              <w:rPr>
                <w:ins w:id="145" w:author="MARCHESIN CHANTAL" w:date="2025-07-04T13:45:00Z"/>
                <w:rFonts w:cs="Arial"/>
                <w:sz w:val="18"/>
                <w:szCs w:val="18"/>
              </w:rPr>
            </w:pPr>
          </w:p>
        </w:tc>
      </w:tr>
      <w:tr w:rsidR="00E6675E" w:rsidRPr="009D5F7E" w:rsidTr="00E6675E">
        <w:trPr>
          <w:cantSplit/>
          <w:trHeight w:val="567"/>
          <w:jc w:val="center"/>
          <w:ins w:id="146" w:author="MARCHESIN CHANTAL" w:date="2025-07-04T13:45:00Z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E" w:rsidRPr="00E6675E" w:rsidRDefault="00E6675E" w:rsidP="009C6A20">
            <w:pPr>
              <w:ind w:left="142"/>
              <w:rPr>
                <w:ins w:id="147" w:author="MARCHESIN CHANTAL" w:date="2025-07-04T13:45:00Z"/>
                <w:rFonts w:cs="Arial"/>
                <w:b/>
                <w:bCs/>
                <w:sz w:val="18"/>
                <w:szCs w:val="18"/>
              </w:rPr>
            </w:pPr>
            <w:ins w:id="148" w:author="MARCHESIN CHANTAL" w:date="2025-07-04T13:45:00Z">
              <w:r w:rsidRPr="00644187">
                <w:rPr>
                  <w:rFonts w:cs="Arial"/>
                  <w:b/>
                  <w:bCs/>
                  <w:sz w:val="18"/>
                  <w:szCs w:val="18"/>
                </w:rPr>
                <w:t>Chiffre d'affaire</w:t>
              </w:r>
              <w:r>
                <w:rPr>
                  <w:rFonts w:cs="Arial"/>
                  <w:b/>
                  <w:bCs/>
                  <w:sz w:val="18"/>
                  <w:szCs w:val="18"/>
                </w:rPr>
                <w:t xml:space="preserve"> concernant </w:t>
              </w:r>
              <w:bookmarkStart w:id="149" w:name="_GoBack"/>
              <w:bookmarkEnd w:id="149"/>
              <w:r>
                <w:rPr>
                  <w:rFonts w:cs="Arial"/>
                  <w:b/>
                  <w:bCs/>
                  <w:sz w:val="18"/>
                  <w:szCs w:val="18"/>
                </w:rPr>
                <w:t>la catégorie 4</w:t>
              </w:r>
            </w:ins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E" w:rsidRPr="00644187" w:rsidRDefault="00E6675E" w:rsidP="009C6A20">
            <w:pPr>
              <w:jc w:val="both"/>
              <w:rPr>
                <w:ins w:id="150" w:author="MARCHESIN CHANTAL" w:date="2025-07-04T13:45:00Z"/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E" w:rsidRPr="00644187" w:rsidRDefault="00E6675E" w:rsidP="009C6A20">
            <w:pPr>
              <w:jc w:val="both"/>
              <w:rPr>
                <w:ins w:id="151" w:author="MARCHESIN CHANTAL" w:date="2025-07-04T13:45:00Z"/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75E" w:rsidRPr="00644187" w:rsidRDefault="00E6675E" w:rsidP="009C6A20">
            <w:pPr>
              <w:jc w:val="both"/>
              <w:rPr>
                <w:ins w:id="152" w:author="MARCHESIN CHANTAL" w:date="2025-07-04T13:45:00Z"/>
                <w:rFonts w:cs="Arial"/>
                <w:sz w:val="18"/>
                <w:szCs w:val="18"/>
              </w:rPr>
            </w:pPr>
          </w:p>
        </w:tc>
      </w:tr>
      <w:tr w:rsidR="00A26814" w:rsidRPr="009D5F7E" w:rsidTr="00453491">
        <w:trPr>
          <w:cantSplit/>
          <w:trHeight w:val="567"/>
          <w:jc w:val="center"/>
        </w:trPr>
        <w:tc>
          <w:tcPr>
            <w:tcW w:w="4253" w:type="dxa"/>
            <w:vAlign w:val="center"/>
          </w:tcPr>
          <w:p w:rsidR="00A26814" w:rsidRPr="00644187" w:rsidRDefault="00A26814" w:rsidP="009D02EB">
            <w:pPr>
              <w:ind w:left="142"/>
              <w:rPr>
                <w:rFonts w:cs="Arial"/>
                <w:b/>
                <w:bCs/>
                <w:sz w:val="18"/>
                <w:szCs w:val="18"/>
              </w:rPr>
            </w:pPr>
            <w:r w:rsidRPr="00644187">
              <w:rPr>
                <w:rFonts w:cs="Arial"/>
                <w:b/>
                <w:bCs/>
                <w:sz w:val="18"/>
                <w:szCs w:val="18"/>
              </w:rPr>
              <w:t>Nombre de salariés (société / agence)</w:t>
            </w:r>
          </w:p>
        </w:tc>
        <w:tc>
          <w:tcPr>
            <w:tcW w:w="1985" w:type="dxa"/>
            <w:vAlign w:val="center"/>
          </w:tcPr>
          <w:p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A26814" w:rsidRPr="00644187" w:rsidRDefault="00A26814" w:rsidP="009D02EB">
            <w:pPr>
              <w:jc w:val="both"/>
              <w:rPr>
                <w:rFonts w:cs="Arial"/>
                <w:sz w:val="18"/>
                <w:szCs w:val="18"/>
              </w:rPr>
            </w:pPr>
          </w:p>
        </w:tc>
      </w:tr>
    </w:tbl>
    <w:p w:rsidR="00A26814" w:rsidRPr="00644187" w:rsidRDefault="00A26814" w:rsidP="00A26814">
      <w:pPr>
        <w:tabs>
          <w:tab w:val="left" w:pos="567"/>
        </w:tabs>
        <w:jc w:val="both"/>
        <w:rPr>
          <w:rFonts w:cs="Arial"/>
        </w:rPr>
      </w:pPr>
    </w:p>
    <w:p w:rsidR="00A26814" w:rsidRPr="00644187" w:rsidRDefault="00A26814" w:rsidP="00A26814">
      <w:pPr>
        <w:tabs>
          <w:tab w:val="left" w:pos="567"/>
        </w:tabs>
        <w:jc w:val="both"/>
        <w:rPr>
          <w:rFonts w:cs="Arial"/>
        </w:rPr>
      </w:pPr>
    </w:p>
    <w:p w:rsidR="00A26814" w:rsidRPr="00EE3326" w:rsidRDefault="00EE3326" w:rsidP="00EE3326">
      <w:pPr>
        <w:ind w:left="3545" w:firstLine="709"/>
        <w:jc w:val="both"/>
        <w:rPr>
          <w:rFonts w:cs="Arial"/>
          <w:szCs w:val="20"/>
        </w:rPr>
      </w:pPr>
      <w:r>
        <w:rPr>
          <w:rFonts w:cs="Arial"/>
          <w:szCs w:val="20"/>
        </w:rPr>
        <w:t>*****************</w:t>
      </w:r>
    </w:p>
    <w:sectPr w:rsidR="00A26814" w:rsidRPr="00EE3326" w:rsidSect="00644187">
      <w:headerReference w:type="default" r:id="rId9"/>
      <w:footerReference w:type="default" r:id="rId10"/>
      <w:pgSz w:w="11907" w:h="16840" w:code="9"/>
      <w:pgMar w:top="1134" w:right="1134" w:bottom="1134" w:left="1134" w:header="567" w:footer="45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7D8" w:rsidRDefault="002B77D8">
      <w:r>
        <w:separator/>
      </w:r>
    </w:p>
  </w:endnote>
  <w:endnote w:type="continuationSeparator" w:id="0">
    <w:p w:rsidR="002B77D8" w:rsidRDefault="002B7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B0F" w:rsidRPr="00644187" w:rsidRDefault="00920DDF" w:rsidP="002651B1">
    <w:pPr>
      <w:pStyle w:val="Pieddepage"/>
      <w:pBdr>
        <w:top w:val="single" w:sz="4" w:space="1" w:color="auto"/>
      </w:pBdr>
      <w:tabs>
        <w:tab w:val="clear" w:pos="4536"/>
        <w:tab w:val="clear" w:pos="9072"/>
        <w:tab w:val="left" w:pos="6521"/>
        <w:tab w:val="right" w:pos="9639"/>
      </w:tabs>
      <w:rPr>
        <w:rStyle w:val="Numrodepage"/>
        <w:rFonts w:cs="Arial"/>
        <w:sz w:val="16"/>
        <w:szCs w:val="16"/>
      </w:rPr>
    </w:pPr>
    <w:r w:rsidRPr="00644187">
      <w:rPr>
        <w:rFonts w:cs="Arial"/>
        <w:sz w:val="16"/>
        <w:szCs w:val="16"/>
      </w:rPr>
      <w:t>C.H.U. de CAEN</w:t>
    </w:r>
    <w:r w:rsidRPr="00644187">
      <w:rPr>
        <w:rFonts w:cs="Arial"/>
        <w:sz w:val="16"/>
        <w:szCs w:val="16"/>
      </w:rPr>
      <w:tab/>
    </w:r>
    <w:r w:rsidR="009D5F7E">
      <w:rPr>
        <w:rFonts w:cs="Arial"/>
        <w:sz w:val="16"/>
        <w:szCs w:val="16"/>
      </w:rPr>
      <w:t>Phase</w:t>
    </w:r>
    <w:r w:rsidRPr="00644187">
      <w:rPr>
        <w:rFonts w:cs="Arial"/>
        <w:sz w:val="16"/>
        <w:szCs w:val="16"/>
      </w:rPr>
      <w:t xml:space="preserve"> candidature</w:t>
    </w:r>
    <w:r w:rsidRPr="00644187">
      <w:rPr>
        <w:rFonts w:cs="Arial"/>
        <w:sz w:val="16"/>
        <w:szCs w:val="16"/>
      </w:rPr>
      <w:tab/>
    </w:r>
    <w:r w:rsidRPr="00644187">
      <w:rPr>
        <w:rStyle w:val="Numrodepage"/>
        <w:rFonts w:cs="Arial"/>
        <w:sz w:val="16"/>
        <w:szCs w:val="16"/>
      </w:rPr>
      <w:fldChar w:fldCharType="begin"/>
    </w:r>
    <w:r w:rsidRPr="00644187">
      <w:rPr>
        <w:rStyle w:val="Numrodepage"/>
        <w:rFonts w:cs="Arial"/>
        <w:sz w:val="16"/>
        <w:szCs w:val="16"/>
      </w:rPr>
      <w:instrText xml:space="preserve"> PAGE </w:instrText>
    </w:r>
    <w:r w:rsidRPr="00644187">
      <w:rPr>
        <w:rStyle w:val="Numrodepage"/>
        <w:rFonts w:cs="Arial"/>
        <w:sz w:val="16"/>
        <w:szCs w:val="16"/>
      </w:rPr>
      <w:fldChar w:fldCharType="separate"/>
    </w:r>
    <w:r w:rsidRPr="00644187">
      <w:rPr>
        <w:rStyle w:val="Numrodepage"/>
        <w:rFonts w:cs="Arial"/>
        <w:sz w:val="16"/>
        <w:szCs w:val="16"/>
      </w:rPr>
      <w:t>3</w:t>
    </w:r>
    <w:r w:rsidRPr="00644187">
      <w:rPr>
        <w:rStyle w:val="Numrodepage"/>
        <w:rFonts w:cs="Arial"/>
        <w:sz w:val="16"/>
        <w:szCs w:val="16"/>
      </w:rPr>
      <w:fldChar w:fldCharType="end"/>
    </w:r>
    <w:r w:rsidRPr="00644187">
      <w:rPr>
        <w:rStyle w:val="Numrodepage"/>
        <w:rFonts w:cs="Arial"/>
        <w:sz w:val="16"/>
        <w:szCs w:val="16"/>
      </w:rPr>
      <w:t>/</w:t>
    </w:r>
    <w:r w:rsidRPr="00644187">
      <w:rPr>
        <w:rStyle w:val="Numrodepage"/>
        <w:rFonts w:cs="Arial"/>
        <w:sz w:val="16"/>
        <w:szCs w:val="16"/>
      </w:rPr>
      <w:fldChar w:fldCharType="begin"/>
    </w:r>
    <w:r w:rsidRPr="00644187">
      <w:rPr>
        <w:rStyle w:val="Numrodepage"/>
        <w:rFonts w:cs="Arial"/>
        <w:sz w:val="16"/>
        <w:szCs w:val="16"/>
      </w:rPr>
      <w:instrText xml:space="preserve"> NUMPAGES </w:instrText>
    </w:r>
    <w:r w:rsidRPr="00644187">
      <w:rPr>
        <w:rStyle w:val="Numrodepage"/>
        <w:rFonts w:cs="Arial"/>
        <w:sz w:val="16"/>
        <w:szCs w:val="16"/>
      </w:rPr>
      <w:fldChar w:fldCharType="separate"/>
    </w:r>
    <w:r w:rsidRPr="00644187">
      <w:rPr>
        <w:rStyle w:val="Numrodepage"/>
        <w:rFonts w:cs="Arial"/>
        <w:sz w:val="16"/>
        <w:szCs w:val="16"/>
      </w:rPr>
      <w:t>19</w:t>
    </w:r>
    <w:r w:rsidRPr="00644187">
      <w:rPr>
        <w:rStyle w:val="Numrodepage"/>
        <w:rFonts w:cs="Arial"/>
        <w:sz w:val="16"/>
        <w:szCs w:val="16"/>
      </w:rPr>
      <w:fldChar w:fldCharType="end"/>
    </w:r>
  </w:p>
  <w:p w:rsidR="006F6B0F" w:rsidRPr="00644187" w:rsidRDefault="00920DDF" w:rsidP="002651B1">
    <w:pPr>
      <w:pStyle w:val="Pieddepage"/>
      <w:tabs>
        <w:tab w:val="clear" w:pos="4536"/>
        <w:tab w:val="clear" w:pos="9072"/>
        <w:tab w:val="left" w:pos="6521"/>
        <w:tab w:val="right" w:pos="9639"/>
      </w:tabs>
      <w:rPr>
        <w:rFonts w:cs="Arial"/>
        <w:sz w:val="16"/>
        <w:szCs w:val="16"/>
      </w:rPr>
    </w:pPr>
    <w:r w:rsidRPr="00644187">
      <w:rPr>
        <w:rStyle w:val="Numrodepage"/>
        <w:rFonts w:cs="Arial"/>
        <w:sz w:val="16"/>
        <w:szCs w:val="16"/>
      </w:rPr>
      <w:tab/>
    </w:r>
    <w:r w:rsidR="00D44C76">
      <w:rPr>
        <w:rStyle w:val="Numrodepage"/>
        <w:rFonts w:cs="Arial"/>
        <w:sz w:val="16"/>
        <w:szCs w:val="16"/>
      </w:rPr>
      <w:t xml:space="preserve">SAD </w:t>
    </w:r>
    <w:r w:rsidR="002651B1">
      <w:rPr>
        <w:rStyle w:val="Numrodepage"/>
        <w:rFonts w:cs="Arial"/>
        <w:sz w:val="16"/>
        <w:szCs w:val="16"/>
      </w:rPr>
      <w:t>Formations professionnelles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7D8" w:rsidRDefault="002B77D8">
      <w:pPr>
        <w:pStyle w:val="Retraitcorpsdetexte"/>
      </w:pPr>
    </w:p>
  </w:footnote>
  <w:footnote w:type="continuationSeparator" w:id="0">
    <w:p w:rsidR="002B77D8" w:rsidRDefault="002B77D8">
      <w:pPr>
        <w:pStyle w:val="Retraitcorpsdetexte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6B0F" w:rsidRDefault="006F6B0F">
    <w:pPr>
      <w:pStyle w:val="En-tte"/>
      <w:tabs>
        <w:tab w:val="clear" w:pos="4536"/>
        <w:tab w:val="clear" w:pos="9072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D7C7B"/>
    <w:multiLevelType w:val="hybridMultilevel"/>
    <w:tmpl w:val="8506B396"/>
    <w:lvl w:ilvl="0" w:tplc="0E80AE74">
      <w:start w:val="1"/>
      <w:numFmt w:val="upperLetter"/>
      <w:pStyle w:val="Titre2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C6481"/>
    <w:multiLevelType w:val="hybridMultilevel"/>
    <w:tmpl w:val="E946C28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76304C"/>
    <w:multiLevelType w:val="hybridMultilevel"/>
    <w:tmpl w:val="D944ACE4"/>
    <w:lvl w:ilvl="0" w:tplc="2F66DD00">
      <w:numFmt w:val="bullet"/>
      <w:lvlText w:val=""/>
      <w:lvlJc w:val="left"/>
      <w:pPr>
        <w:tabs>
          <w:tab w:val="num" w:pos="2574"/>
        </w:tabs>
        <w:ind w:left="2574" w:hanging="360"/>
      </w:pPr>
      <w:rPr>
        <w:rFonts w:ascii="Wingdings" w:hAnsi="Wingdings" w:cs="Times New Roman" w:hint="default"/>
        <w:b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2447F7"/>
    <w:multiLevelType w:val="hybridMultilevel"/>
    <w:tmpl w:val="E04429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F236B6"/>
    <w:multiLevelType w:val="multilevel"/>
    <w:tmpl w:val="33EE7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0BEE5E59"/>
    <w:multiLevelType w:val="hybridMultilevel"/>
    <w:tmpl w:val="77125D6C"/>
    <w:lvl w:ilvl="0" w:tplc="9FE8F544">
      <w:numFmt w:val="bullet"/>
      <w:lvlText w:val=""/>
      <w:lvlJc w:val="left"/>
      <w:pPr>
        <w:tabs>
          <w:tab w:val="num" w:pos="4588"/>
        </w:tabs>
        <w:ind w:left="4588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892D8E"/>
    <w:multiLevelType w:val="hybridMultilevel"/>
    <w:tmpl w:val="B7ACBBFA"/>
    <w:lvl w:ilvl="0" w:tplc="D410EA4A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CC0000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2976675"/>
    <w:multiLevelType w:val="hybridMultilevel"/>
    <w:tmpl w:val="050CDB9E"/>
    <w:lvl w:ilvl="0" w:tplc="DBC0DA80">
      <w:numFmt w:val="bullet"/>
      <w:lvlText w:val=""/>
      <w:lvlJc w:val="left"/>
      <w:pPr>
        <w:ind w:left="390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8" w15:restartNumberingAfterBreak="0">
    <w:nsid w:val="12B14040"/>
    <w:multiLevelType w:val="hybridMultilevel"/>
    <w:tmpl w:val="1416EC3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4B1AF6"/>
    <w:multiLevelType w:val="hybridMultilevel"/>
    <w:tmpl w:val="2ED62AC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5A4B76"/>
    <w:multiLevelType w:val="hybridMultilevel"/>
    <w:tmpl w:val="7A6874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137912"/>
    <w:multiLevelType w:val="hybridMultilevel"/>
    <w:tmpl w:val="02328C20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D62292"/>
    <w:multiLevelType w:val="hybridMultilevel"/>
    <w:tmpl w:val="078025E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86168"/>
    <w:multiLevelType w:val="hybridMultilevel"/>
    <w:tmpl w:val="62BE94A2"/>
    <w:lvl w:ilvl="0" w:tplc="556A42B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F7A93"/>
    <w:multiLevelType w:val="multilevel"/>
    <w:tmpl w:val="3D962E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2A263319"/>
    <w:multiLevelType w:val="hybridMultilevel"/>
    <w:tmpl w:val="77125D6C"/>
    <w:lvl w:ilvl="0" w:tplc="60889958">
      <w:numFmt w:val="bullet"/>
      <w:lvlText w:val=""/>
      <w:lvlJc w:val="left"/>
      <w:pPr>
        <w:tabs>
          <w:tab w:val="num" w:pos="4588"/>
        </w:tabs>
        <w:ind w:left="4588" w:hanging="360"/>
      </w:pPr>
      <w:rPr>
        <w:rFonts w:ascii="Wingdings 3" w:eastAsia="Times New Roman" w:hAnsi="Wingdings 3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494C61"/>
    <w:multiLevelType w:val="hybridMultilevel"/>
    <w:tmpl w:val="B516BEF2"/>
    <w:lvl w:ilvl="0" w:tplc="040C0011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7" w15:restartNumberingAfterBreak="0">
    <w:nsid w:val="383172AF"/>
    <w:multiLevelType w:val="hybridMultilevel"/>
    <w:tmpl w:val="6706EC8C"/>
    <w:lvl w:ilvl="0" w:tplc="338E209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3BBD0028"/>
    <w:multiLevelType w:val="hybridMultilevel"/>
    <w:tmpl w:val="48B2536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C7734E"/>
    <w:multiLevelType w:val="hybridMultilevel"/>
    <w:tmpl w:val="6A747924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943C9A"/>
    <w:multiLevelType w:val="hybridMultilevel"/>
    <w:tmpl w:val="BF0CEB24"/>
    <w:lvl w:ilvl="0" w:tplc="6BB692F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AB1EBC"/>
    <w:multiLevelType w:val="hybridMultilevel"/>
    <w:tmpl w:val="3034BD54"/>
    <w:lvl w:ilvl="0" w:tplc="24AC5F62">
      <w:numFmt w:val="bullet"/>
      <w:lvlText w:val=""/>
      <w:lvlJc w:val="left"/>
      <w:pPr>
        <w:tabs>
          <w:tab w:val="num" w:pos="2574"/>
        </w:tabs>
        <w:ind w:left="2574" w:hanging="360"/>
      </w:pPr>
      <w:rPr>
        <w:rFonts w:ascii="Wingdings" w:hAnsi="Wingdings" w:cs="Times New Roman" w:hint="default"/>
        <w:b/>
        <w:i w:val="0"/>
        <w:sz w:val="24"/>
      </w:rPr>
    </w:lvl>
    <w:lvl w:ilvl="1" w:tplc="F476DA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6B72E5"/>
    <w:multiLevelType w:val="hybridMultilevel"/>
    <w:tmpl w:val="14484C96"/>
    <w:lvl w:ilvl="0" w:tplc="12CEBD26">
      <w:start w:val="1"/>
      <w:numFmt w:val="bullet"/>
      <w:pStyle w:val="Titre3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31760A"/>
    <w:multiLevelType w:val="hybridMultilevel"/>
    <w:tmpl w:val="669E398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BC75A4"/>
    <w:multiLevelType w:val="hybridMultilevel"/>
    <w:tmpl w:val="D944ACE4"/>
    <w:lvl w:ilvl="0" w:tplc="6CB4BAE0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6E1ECC"/>
    <w:multiLevelType w:val="multilevel"/>
    <w:tmpl w:val="7F0C845E"/>
    <w:lvl w:ilvl="0">
      <w:start w:val="2"/>
      <w:numFmt w:val="decimal"/>
      <w:pStyle w:val="Titre11"/>
      <w:isLgl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62884BF3"/>
    <w:multiLevelType w:val="hybridMultilevel"/>
    <w:tmpl w:val="F77E5632"/>
    <w:lvl w:ilvl="0" w:tplc="193088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DDE3E62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200B09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0F0982"/>
    <w:multiLevelType w:val="hybridMultilevel"/>
    <w:tmpl w:val="B9101EBE"/>
    <w:lvl w:ilvl="0" w:tplc="BC1ACFC2">
      <w:start w:val="1"/>
      <w:numFmt w:val="upperRoman"/>
      <w:pStyle w:val="Titre1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440BED"/>
    <w:multiLevelType w:val="hybridMultilevel"/>
    <w:tmpl w:val="6744F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F6189D"/>
    <w:multiLevelType w:val="hybridMultilevel"/>
    <w:tmpl w:val="D32264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3F58FE"/>
    <w:multiLevelType w:val="hybridMultilevel"/>
    <w:tmpl w:val="3034BD54"/>
    <w:lvl w:ilvl="0" w:tplc="BAB8DB22">
      <w:numFmt w:val="bullet"/>
      <w:lvlText w:val=""/>
      <w:lvlJc w:val="left"/>
      <w:pPr>
        <w:tabs>
          <w:tab w:val="num" w:pos="2574"/>
        </w:tabs>
        <w:ind w:left="2574" w:hanging="360"/>
      </w:pPr>
      <w:rPr>
        <w:rFonts w:ascii="Wingdings" w:hAnsi="Wingdings" w:cs="Times New Roman" w:hint="default"/>
        <w:b/>
        <w:i w:val="0"/>
        <w:sz w:val="24"/>
      </w:rPr>
    </w:lvl>
    <w:lvl w:ilvl="1" w:tplc="F476DA3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AC7851"/>
    <w:multiLevelType w:val="hybridMultilevel"/>
    <w:tmpl w:val="22C676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9A1E5A"/>
    <w:multiLevelType w:val="hybridMultilevel"/>
    <w:tmpl w:val="6706EC8C"/>
    <w:lvl w:ilvl="0" w:tplc="2A6CF678">
      <w:numFmt w:val="bullet"/>
      <w:lvlText w:val=""/>
      <w:lvlJc w:val="left"/>
      <w:pPr>
        <w:tabs>
          <w:tab w:val="num" w:pos="2574"/>
        </w:tabs>
        <w:ind w:left="2574" w:hanging="360"/>
      </w:pPr>
      <w:rPr>
        <w:rFonts w:ascii="Wingdings" w:hAnsi="Wingdings" w:cs="Times New Roman" w:hint="default"/>
        <w:b/>
        <w:i w:val="0"/>
        <w:sz w:val="24"/>
      </w:rPr>
    </w:lvl>
    <w:lvl w:ilvl="1" w:tplc="040C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"/>
  </w:num>
  <w:num w:numId="3">
    <w:abstractNumId w:val="5"/>
  </w:num>
  <w:num w:numId="4">
    <w:abstractNumId w:val="15"/>
  </w:num>
  <w:num w:numId="5">
    <w:abstractNumId w:val="17"/>
  </w:num>
  <w:num w:numId="6">
    <w:abstractNumId w:val="16"/>
  </w:num>
  <w:num w:numId="7">
    <w:abstractNumId w:val="6"/>
  </w:num>
  <w:num w:numId="8">
    <w:abstractNumId w:val="32"/>
  </w:num>
  <w:num w:numId="9">
    <w:abstractNumId w:val="14"/>
  </w:num>
  <w:num w:numId="10">
    <w:abstractNumId w:val="4"/>
  </w:num>
  <w:num w:numId="11">
    <w:abstractNumId w:val="11"/>
  </w:num>
  <w:num w:numId="12">
    <w:abstractNumId w:val="26"/>
  </w:num>
  <w:num w:numId="13">
    <w:abstractNumId w:val="25"/>
  </w:num>
  <w:num w:numId="14">
    <w:abstractNumId w:val="13"/>
  </w:num>
  <w:num w:numId="15">
    <w:abstractNumId w:val="30"/>
  </w:num>
  <w:num w:numId="16">
    <w:abstractNumId w:val="21"/>
  </w:num>
  <w:num w:numId="17">
    <w:abstractNumId w:val="18"/>
  </w:num>
  <w:num w:numId="18">
    <w:abstractNumId w:val="27"/>
  </w:num>
  <w:num w:numId="19">
    <w:abstractNumId w:val="19"/>
  </w:num>
  <w:num w:numId="20">
    <w:abstractNumId w:val="12"/>
  </w:num>
  <w:num w:numId="21">
    <w:abstractNumId w:val="31"/>
  </w:num>
  <w:num w:numId="22">
    <w:abstractNumId w:val="0"/>
  </w:num>
  <w:num w:numId="23">
    <w:abstractNumId w:val="22"/>
  </w:num>
  <w:num w:numId="24">
    <w:abstractNumId w:val="8"/>
  </w:num>
  <w:num w:numId="25">
    <w:abstractNumId w:val="23"/>
  </w:num>
  <w:num w:numId="26">
    <w:abstractNumId w:val="3"/>
  </w:num>
  <w:num w:numId="27">
    <w:abstractNumId w:val="29"/>
  </w:num>
  <w:num w:numId="28">
    <w:abstractNumId w:val="10"/>
  </w:num>
  <w:num w:numId="29">
    <w:abstractNumId w:val="1"/>
  </w:num>
  <w:num w:numId="30">
    <w:abstractNumId w:val="9"/>
  </w:num>
  <w:num w:numId="31">
    <w:abstractNumId w:val="20"/>
  </w:num>
  <w:num w:numId="32">
    <w:abstractNumId w:val="7"/>
  </w:num>
  <w:num w:numId="33">
    <w:abstractNumId w:val="28"/>
  </w:num>
  <w:num w:numId="34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CHESIN CHANTAL">
    <w15:presenceInfo w15:providerId="AD" w15:userId="S-1-5-21-232086345-1749623236-1332781798-7338"/>
  </w15:person>
  <w15:person w15:author="Laetitia RIZZOTTODOSSIN">
    <w15:presenceInfo w15:providerId="AD" w15:userId="S-1-5-21-232086345-1749623236-1332781798-627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98B"/>
    <w:rsid w:val="000377D8"/>
    <w:rsid w:val="00053487"/>
    <w:rsid w:val="000715C4"/>
    <w:rsid w:val="00071AD3"/>
    <w:rsid w:val="00081AFC"/>
    <w:rsid w:val="000A41E1"/>
    <w:rsid w:val="000A657A"/>
    <w:rsid w:val="000C6285"/>
    <w:rsid w:val="00112633"/>
    <w:rsid w:val="00155826"/>
    <w:rsid w:val="00185583"/>
    <w:rsid w:val="0018598B"/>
    <w:rsid w:val="001A3CCD"/>
    <w:rsid w:val="001B7644"/>
    <w:rsid w:val="001F1FD3"/>
    <w:rsid w:val="00206521"/>
    <w:rsid w:val="00212219"/>
    <w:rsid w:val="0024108C"/>
    <w:rsid w:val="002413EB"/>
    <w:rsid w:val="002651B1"/>
    <w:rsid w:val="0028460E"/>
    <w:rsid w:val="002B77D8"/>
    <w:rsid w:val="002D2875"/>
    <w:rsid w:val="002D5177"/>
    <w:rsid w:val="002F0351"/>
    <w:rsid w:val="0030206E"/>
    <w:rsid w:val="003022E8"/>
    <w:rsid w:val="00303624"/>
    <w:rsid w:val="00353FFD"/>
    <w:rsid w:val="003B121A"/>
    <w:rsid w:val="003D51A9"/>
    <w:rsid w:val="00453491"/>
    <w:rsid w:val="00472E81"/>
    <w:rsid w:val="004B6A34"/>
    <w:rsid w:val="00513C00"/>
    <w:rsid w:val="0052311B"/>
    <w:rsid w:val="0053673F"/>
    <w:rsid w:val="00561267"/>
    <w:rsid w:val="00561C4C"/>
    <w:rsid w:val="00580A53"/>
    <w:rsid w:val="005C3805"/>
    <w:rsid w:val="005C6DF3"/>
    <w:rsid w:val="0060020A"/>
    <w:rsid w:val="00614EFC"/>
    <w:rsid w:val="00625116"/>
    <w:rsid w:val="00637C05"/>
    <w:rsid w:val="00644187"/>
    <w:rsid w:val="00652579"/>
    <w:rsid w:val="006715C7"/>
    <w:rsid w:val="006C1F13"/>
    <w:rsid w:val="006E3106"/>
    <w:rsid w:val="006F3055"/>
    <w:rsid w:val="006F6B0F"/>
    <w:rsid w:val="0070008E"/>
    <w:rsid w:val="0071339A"/>
    <w:rsid w:val="00777424"/>
    <w:rsid w:val="007941D2"/>
    <w:rsid w:val="007E705B"/>
    <w:rsid w:val="007F62A8"/>
    <w:rsid w:val="00800719"/>
    <w:rsid w:val="00845CA4"/>
    <w:rsid w:val="00853270"/>
    <w:rsid w:val="008716BC"/>
    <w:rsid w:val="00877EEA"/>
    <w:rsid w:val="00895563"/>
    <w:rsid w:val="0089574F"/>
    <w:rsid w:val="00897DB5"/>
    <w:rsid w:val="008B4768"/>
    <w:rsid w:val="008B6D60"/>
    <w:rsid w:val="008B768B"/>
    <w:rsid w:val="008C13E5"/>
    <w:rsid w:val="00905939"/>
    <w:rsid w:val="00920DDF"/>
    <w:rsid w:val="00970954"/>
    <w:rsid w:val="00972A34"/>
    <w:rsid w:val="009732E4"/>
    <w:rsid w:val="009826B5"/>
    <w:rsid w:val="009B7B24"/>
    <w:rsid w:val="009D1D37"/>
    <w:rsid w:val="009D5F7E"/>
    <w:rsid w:val="009E64AE"/>
    <w:rsid w:val="009F2444"/>
    <w:rsid w:val="00A26814"/>
    <w:rsid w:val="00A279D7"/>
    <w:rsid w:val="00AC13B0"/>
    <w:rsid w:val="00AC4211"/>
    <w:rsid w:val="00AD6AE3"/>
    <w:rsid w:val="00AF01F4"/>
    <w:rsid w:val="00AF1261"/>
    <w:rsid w:val="00B1387B"/>
    <w:rsid w:val="00B174F6"/>
    <w:rsid w:val="00B20E9F"/>
    <w:rsid w:val="00B24D3C"/>
    <w:rsid w:val="00B278DE"/>
    <w:rsid w:val="00B46A38"/>
    <w:rsid w:val="00B547A9"/>
    <w:rsid w:val="00B82999"/>
    <w:rsid w:val="00B8453F"/>
    <w:rsid w:val="00BC35E7"/>
    <w:rsid w:val="00C057A8"/>
    <w:rsid w:val="00C21293"/>
    <w:rsid w:val="00CB03B4"/>
    <w:rsid w:val="00CC7650"/>
    <w:rsid w:val="00CE3775"/>
    <w:rsid w:val="00CE3B25"/>
    <w:rsid w:val="00D106E8"/>
    <w:rsid w:val="00D138B9"/>
    <w:rsid w:val="00D25500"/>
    <w:rsid w:val="00D31040"/>
    <w:rsid w:val="00D36E46"/>
    <w:rsid w:val="00D44B28"/>
    <w:rsid w:val="00D44C76"/>
    <w:rsid w:val="00D808FD"/>
    <w:rsid w:val="00DC0C5B"/>
    <w:rsid w:val="00DC6818"/>
    <w:rsid w:val="00DF4EB2"/>
    <w:rsid w:val="00E1674F"/>
    <w:rsid w:val="00E35315"/>
    <w:rsid w:val="00E6675E"/>
    <w:rsid w:val="00EC35AF"/>
    <w:rsid w:val="00ED1A7F"/>
    <w:rsid w:val="00EE3326"/>
    <w:rsid w:val="00EE58B2"/>
    <w:rsid w:val="00F042F8"/>
    <w:rsid w:val="00F125EB"/>
    <w:rsid w:val="00F243B3"/>
    <w:rsid w:val="00F32397"/>
    <w:rsid w:val="00F37B2D"/>
    <w:rsid w:val="00F5379F"/>
    <w:rsid w:val="00F80984"/>
    <w:rsid w:val="00FF2DF0"/>
    <w:rsid w:val="09A5BCD4"/>
    <w:rsid w:val="225AD7DC"/>
    <w:rsid w:val="25D2A5A3"/>
    <w:rsid w:val="3B0B9073"/>
    <w:rsid w:val="57CE3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0155C9"/>
  <w15:chartTrackingRefBased/>
  <w15:docId w15:val="{4DB76DE7-7B65-4617-B233-76D5B2F9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719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800719"/>
    <w:pPr>
      <w:keepNext/>
      <w:numPr>
        <w:numId w:val="34"/>
      </w:numPr>
      <w:outlineLvl w:val="0"/>
    </w:pPr>
    <w:rPr>
      <w:b/>
      <w:bCs/>
      <w:sz w:val="24"/>
      <w:u w:val="single"/>
    </w:rPr>
  </w:style>
  <w:style w:type="paragraph" w:styleId="Titre2">
    <w:name w:val="heading 2"/>
    <w:basedOn w:val="Normal"/>
    <w:next w:val="Normal"/>
    <w:autoRedefine/>
    <w:qFormat/>
    <w:rsid w:val="002F0351"/>
    <w:pPr>
      <w:keepNext/>
      <w:numPr>
        <w:numId w:val="22"/>
      </w:numPr>
      <w:outlineLvl w:val="1"/>
    </w:pPr>
    <w:rPr>
      <w:b/>
      <w:bCs/>
      <w:szCs w:val="20"/>
      <w:u w:val="single"/>
    </w:rPr>
  </w:style>
  <w:style w:type="paragraph" w:styleId="Titre3">
    <w:name w:val="heading 3"/>
    <w:basedOn w:val="Normal"/>
    <w:next w:val="Normal"/>
    <w:qFormat/>
    <w:rsid w:val="00800719"/>
    <w:pPr>
      <w:keepNext/>
      <w:numPr>
        <w:numId w:val="23"/>
      </w:numPr>
      <w:jc w:val="center"/>
      <w:outlineLvl w:val="2"/>
    </w:pPr>
    <w:rPr>
      <w:bCs/>
      <w:szCs w:val="20"/>
    </w:rPr>
  </w:style>
  <w:style w:type="paragraph" w:styleId="Titre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spacing w:line="360" w:lineRule="auto"/>
      <w:jc w:val="center"/>
      <w:outlineLvl w:val="4"/>
    </w:pPr>
    <w:rPr>
      <w:b/>
      <w:bCs/>
      <w:sz w:val="24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bCs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i/>
      <w:iCs/>
      <w:sz w:val="24"/>
    </w:rPr>
  </w:style>
  <w:style w:type="paragraph" w:styleId="Titre8">
    <w:name w:val="heading 8"/>
    <w:basedOn w:val="Normal"/>
    <w:next w:val="Normal"/>
    <w:qFormat/>
    <w:pPr>
      <w:keepNext/>
      <w:tabs>
        <w:tab w:val="left" w:pos="851"/>
      </w:tabs>
      <w:jc w:val="both"/>
      <w:outlineLvl w:val="7"/>
    </w:pPr>
    <w:rPr>
      <w:b/>
      <w:bCs/>
      <w:szCs w:val="20"/>
      <w:u w:val="single"/>
    </w:rPr>
  </w:style>
  <w:style w:type="paragraph" w:styleId="Titre9">
    <w:name w:val="heading 9"/>
    <w:basedOn w:val="Normal"/>
    <w:next w:val="Normal"/>
    <w:qFormat/>
    <w:pPr>
      <w:keepNext/>
      <w:shd w:val="clear" w:color="auto" w:fill="00FFFF"/>
      <w:tabs>
        <w:tab w:val="left" w:pos="1134"/>
      </w:tabs>
      <w:jc w:val="both"/>
      <w:outlineLvl w:val="8"/>
    </w:pPr>
    <w:rPr>
      <w:b/>
      <w:bCs/>
      <w:color w:val="FF000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Retraitcorpsdetexte">
    <w:name w:val="Body Text Indent"/>
    <w:basedOn w:val="Normal"/>
    <w:semiHidden/>
    <w:pPr>
      <w:ind w:left="1701" w:hanging="567"/>
    </w:pPr>
    <w:rPr>
      <w:b/>
      <w:bCs/>
      <w:i/>
      <w:iCs/>
      <w:szCs w:val="20"/>
      <w:u w:val="single"/>
    </w:rPr>
  </w:style>
  <w:style w:type="character" w:styleId="Lienhypertexte">
    <w:name w:val="Hyperlink"/>
    <w:basedOn w:val="Policepardfaut"/>
    <w:semiHidden/>
    <w:rPr>
      <w:color w:val="0000FF"/>
      <w:u w:val="single"/>
    </w:rPr>
  </w:style>
  <w:style w:type="character" w:styleId="Marquedecommentaire">
    <w:name w:val="annotation reference"/>
    <w:basedOn w:val="Policepardfaut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Cs w:val="20"/>
    </w:rPr>
  </w:style>
  <w:style w:type="paragraph" w:styleId="Corpsdetexte">
    <w:name w:val="Body Text"/>
    <w:basedOn w:val="Normal"/>
    <w:semiHidden/>
    <w:pPr>
      <w:tabs>
        <w:tab w:val="left" w:pos="851"/>
      </w:tabs>
      <w:jc w:val="both"/>
    </w:pPr>
    <w:rPr>
      <w:szCs w:val="20"/>
    </w:rPr>
  </w:style>
  <w:style w:type="paragraph" w:styleId="Notedebasdepage">
    <w:name w:val="footnote text"/>
    <w:basedOn w:val="Normal"/>
    <w:semiHidden/>
    <w:rPr>
      <w:szCs w:val="20"/>
    </w:rPr>
  </w:style>
  <w:style w:type="character" w:styleId="Appelnotedebasdep">
    <w:name w:val="footnote reference"/>
    <w:basedOn w:val="Policepardfaut"/>
    <w:semiHidden/>
    <w:rPr>
      <w:vertAlign w:val="superscript"/>
    </w:rPr>
  </w:style>
  <w:style w:type="paragraph" w:styleId="Retraitcorpsdetexte3">
    <w:name w:val="Body Text Indent 3"/>
    <w:basedOn w:val="Normal"/>
    <w:link w:val="Retraitcorpsdetexte3Car"/>
    <w:semiHidden/>
    <w:pPr>
      <w:widowControl w:val="0"/>
      <w:tabs>
        <w:tab w:val="left" w:pos="1701"/>
        <w:tab w:val="left" w:pos="2268"/>
      </w:tabs>
      <w:overflowPunct w:val="0"/>
      <w:autoSpaceDE w:val="0"/>
      <w:autoSpaceDN w:val="0"/>
      <w:adjustRightInd w:val="0"/>
      <w:ind w:left="1134"/>
      <w:jc w:val="both"/>
      <w:textAlignment w:val="baseline"/>
    </w:pPr>
    <w:rPr>
      <w:rFonts w:ascii="Times New Roman" w:hAnsi="Times New Roman"/>
      <w:sz w:val="22"/>
      <w:szCs w:val="20"/>
    </w:rPr>
  </w:style>
  <w:style w:type="paragraph" w:styleId="Corpsdetexte2">
    <w:name w:val="Body Text 2"/>
    <w:basedOn w:val="Normal"/>
    <w:semiHidden/>
    <w:rPr>
      <w:rFonts w:ascii="Times New Roman" w:hAnsi="Times New Roman"/>
      <w:sz w:val="24"/>
      <w:szCs w:val="20"/>
    </w:rPr>
  </w:style>
  <w:style w:type="paragraph" w:customStyle="1" w:styleId="CharChar1">
    <w:name w:val="Char Char1"/>
    <w:basedOn w:val="Normal"/>
    <w:pPr>
      <w:spacing w:after="160" w:line="240" w:lineRule="exact"/>
    </w:pPr>
    <w:rPr>
      <w:rFonts w:ascii="Verdana" w:hAnsi="Verdana"/>
      <w:szCs w:val="20"/>
      <w:lang w:val="en-US" w:eastAsia="en-US"/>
    </w:rPr>
  </w:style>
  <w:style w:type="paragraph" w:styleId="Corpsdetexte3">
    <w:name w:val="Body Text 3"/>
    <w:basedOn w:val="Normal"/>
    <w:semiHidden/>
    <w:pPr>
      <w:jc w:val="both"/>
    </w:pPr>
  </w:style>
  <w:style w:type="paragraph" w:customStyle="1" w:styleId="Titre11">
    <w:name w:val="Titre 1.1"/>
    <w:basedOn w:val="Normal"/>
    <w:pPr>
      <w:widowControl w:val="0"/>
      <w:numPr>
        <w:numId w:val="13"/>
      </w:numPr>
      <w:overflowPunct w:val="0"/>
      <w:autoSpaceDE w:val="0"/>
      <w:autoSpaceDN w:val="0"/>
      <w:adjustRightInd w:val="0"/>
      <w:textAlignment w:val="baseline"/>
    </w:pPr>
    <w:rPr>
      <w:rFonts w:ascii="Garamond" w:hAnsi="Garamond"/>
      <w:b/>
      <w:sz w:val="24"/>
      <w:szCs w:val="20"/>
    </w:rPr>
  </w:style>
  <w:style w:type="paragraph" w:styleId="Retraitcorpsdetexte2">
    <w:name w:val="Body Text Indent 2"/>
    <w:basedOn w:val="Normal"/>
    <w:semiHidden/>
    <w:pPr>
      <w:tabs>
        <w:tab w:val="left" w:pos="1418"/>
      </w:tabs>
      <w:ind w:left="1418" w:hanging="284"/>
      <w:jc w:val="both"/>
    </w:pPr>
    <w:rPr>
      <w:szCs w:val="20"/>
    </w:rPr>
  </w:style>
  <w:style w:type="character" w:customStyle="1" w:styleId="Retraitcorpsdetexte3Car">
    <w:name w:val="Retrait corps de texte 3 Car"/>
    <w:link w:val="Retraitcorpsdetexte3"/>
    <w:semiHidden/>
    <w:rsid w:val="00637C05"/>
    <w:rPr>
      <w:sz w:val="22"/>
    </w:rPr>
  </w:style>
  <w:style w:type="table" w:styleId="Grilledutableau">
    <w:name w:val="Table Grid"/>
    <w:basedOn w:val="TableauNormal"/>
    <w:uiPriority w:val="39"/>
    <w:rsid w:val="005C38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B476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89574F"/>
    <w:rPr>
      <w:rFonts w:ascii="Arial" w:hAnsi="Arial"/>
      <w:b/>
      <w:bCs/>
      <w:sz w:val="24"/>
      <w:szCs w:val="24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6675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67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12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309B5-A5C5-484C-8D04-0588453E0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290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MARCHESIN CHANTAL</cp:lastModifiedBy>
  <cp:revision>2</cp:revision>
  <cp:lastPrinted>2025-06-18T14:13:00Z</cp:lastPrinted>
  <dcterms:created xsi:type="dcterms:W3CDTF">2025-07-04T11:46:00Z</dcterms:created>
  <dcterms:modified xsi:type="dcterms:W3CDTF">2025-07-04T11:46:00Z</dcterms:modified>
</cp:coreProperties>
</file>